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footer8.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diagrams/drawing1.xml" ContentType="application/vnd.ms-office.drawingml.diagramDrawing+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Default Extension="gif" ContentType="image/gif"/>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sz w:val="72"/>
          <w:szCs w:val="72"/>
          <w:lang w:bidi="or-IN"/>
        </w:rPr>
        <w:id w:val="1175307394"/>
        <w:docPartObj>
          <w:docPartGallery w:val="Cover Pages"/>
          <w:docPartUnique/>
        </w:docPartObj>
      </w:sdtPr>
      <w:sdtEndPr>
        <w:rPr>
          <w:rFonts w:ascii="Times New Roman" w:eastAsia="Times New Roman" w:hAnsi="Times New Roman" w:cs="Times New Roman"/>
          <w:color w:val="000000" w:themeColor="text1"/>
          <w:sz w:val="22"/>
          <w:szCs w:val="22"/>
          <w:lang w:val="en-GB" w:eastAsia="el-GR" w:bidi="ar-SA"/>
        </w:rPr>
      </w:sdtEndPr>
      <w:sdtContent>
        <w:p w:rsidR="00797247" w:rsidRDefault="00C76325" w:rsidP="00797247">
          <w:pPr>
            <w:pStyle w:val="a7"/>
            <w:rPr>
              <w:rFonts w:asciiTheme="majorHAnsi" w:eastAsiaTheme="majorEastAsia" w:hAnsiTheme="majorHAnsi" w:cstheme="majorBidi"/>
              <w:sz w:val="72"/>
              <w:szCs w:val="72"/>
              <w:lang w:bidi="or-IN"/>
            </w:rPr>
          </w:pPr>
          <w:r w:rsidRPr="00C76325">
            <w:rPr>
              <w:rFonts w:eastAsiaTheme="majorEastAsia" w:cstheme="majorBidi"/>
              <w:noProof/>
            </w:rPr>
            <w:pict>
              <v:rect id="_x0000_s1026" style="position:absolute;margin-left:0;margin-top:0;width:624.25pt;height:64pt;z-index:251660288;mso-width-percent:1050;mso-height-percent:900;mso-position-horizontal:center;mso-position-horizontal-relative:page;mso-position-vertical:bottom;mso-position-vertical-relative:page;mso-width-percent:1050;mso-height-percent:900;mso-height-relative:top-margin-area" o:allowincell="f" fillcolor="#4bacc6 [3208]" strokecolor="#31849b [2408]">
                <w10:wrap anchorx="page" anchory="page"/>
              </v:rect>
            </w:pict>
          </w:r>
          <w:r w:rsidRPr="00C76325">
            <w:rPr>
              <w:rFonts w:eastAsiaTheme="majorEastAsia" w:cstheme="majorBidi"/>
              <w:noProof/>
            </w:rPr>
            <w:pict>
              <v:rect id="_x0000_s1029" style="position:absolute;margin-left:0;margin-top:0;width:7.15pt;height:883.2pt;z-index:251663360;mso-height-percent:1050;mso-position-horizontal:center;mso-position-horizontal-relative:left-margin-area;mso-position-vertical:center;mso-position-vertical-relative:page;mso-height-percent:1050" o:allowincell="f" fillcolor="white [3212]" strokecolor="#31849b [2408]">
                <w10:wrap anchorx="margin" anchory="page"/>
              </v:rect>
            </w:pict>
          </w:r>
          <w:r w:rsidRPr="00C76325">
            <w:rPr>
              <w:rFonts w:eastAsiaTheme="majorEastAsia" w:cstheme="majorBidi"/>
              <w:noProof/>
            </w:rPr>
            <w:pict>
              <v:rect id="_x0000_s1028" style="position:absolute;margin-left:0;margin-top:0;width:7.15pt;height:883.2pt;z-index:251662336;mso-height-percent:1050;mso-position-horizontal:center;mso-position-horizontal-relative:right-margin-area;mso-position-vertical:center;mso-position-vertical-relative:page;mso-height-percent:1050" o:allowincell="f" fillcolor="white [3212]" strokecolor="#31849b [2408]">
                <w10:wrap anchorx="page" anchory="page"/>
              </v:rect>
            </w:pict>
          </w:r>
          <w:r w:rsidRPr="00C76325">
            <w:rPr>
              <w:rFonts w:eastAsiaTheme="majorEastAsia" w:cstheme="majorBidi"/>
              <w:noProof/>
            </w:rPr>
            <w:pict>
              <v:rect id="_x0000_s1027" style="position:absolute;margin-left:0;margin-top:0;width:624.25pt;height:64pt;z-index:251661312;mso-width-percent:1050;mso-height-percent:900;mso-position-horizontal:center;mso-position-horizontal-relative:page;mso-position-vertical:top;mso-position-vertical-relative:top-margin-area;mso-width-percent:1050;mso-height-percent:900;mso-height-relative:top-margin-area" o:allowincell="f" fillcolor="#4bacc6 [3208]" strokecolor="#31849b [2408]">
                <w10:wrap anchorx="page" anchory="margin"/>
              </v:rect>
            </w:pict>
          </w:r>
          <w:r w:rsidR="00797247">
            <w:rPr>
              <w:rFonts w:asciiTheme="majorHAnsi" w:eastAsiaTheme="majorEastAsia" w:hAnsiTheme="majorHAnsi" w:cstheme="majorBidi"/>
              <w:sz w:val="72"/>
              <w:szCs w:val="72"/>
              <w:lang w:bidi="or-IN"/>
            </w:rPr>
            <w:t>1_εργασία</w:t>
          </w:r>
        </w:p>
        <w:p w:rsidR="00797247" w:rsidRDefault="00797247" w:rsidP="00797247">
          <w:pPr>
            <w:pStyle w:val="a7"/>
            <w:rPr>
              <w:rFonts w:asciiTheme="majorHAnsi" w:eastAsiaTheme="majorEastAsia" w:hAnsiTheme="majorHAnsi" w:cstheme="majorBidi"/>
              <w:sz w:val="72"/>
              <w:szCs w:val="72"/>
              <w:lang w:bidi="or-IN"/>
            </w:rPr>
          </w:pPr>
        </w:p>
        <w:p w:rsidR="00D60A83" w:rsidRPr="00AD01D8" w:rsidRDefault="00797247" w:rsidP="00797247">
          <w:pPr>
            <w:pStyle w:val="a7"/>
            <w:rPr>
              <w:rFonts w:ascii="Times New Roman" w:eastAsia="Times New Roman" w:hAnsi="Times New Roman" w:cs="Times New Roman"/>
              <w:color w:val="000000" w:themeColor="text1"/>
              <w:lang w:eastAsia="el-GR"/>
            </w:rPr>
          </w:pPr>
          <w:r>
            <w:rPr>
              <w:rFonts w:ascii="Times New Roman" w:eastAsia="Times New Roman" w:hAnsi="Times New Roman" w:cs="Times New Roman"/>
              <w:color w:val="000000" w:themeColor="text1"/>
              <w:lang w:eastAsia="el-GR"/>
            </w:rPr>
            <w:t>ΖΟΥΜΠΟΥΡΙΔΟΥ ΜΑΡΙΑ, 4575</w:t>
          </w:r>
        </w:p>
        <w:p w:rsidR="00D60A83" w:rsidRDefault="00D60A83" w:rsidP="00797247">
          <w:pPr>
            <w:pStyle w:val="a7"/>
            <w:rPr>
              <w:rFonts w:ascii="Times New Roman" w:eastAsia="Times New Roman" w:hAnsi="Times New Roman" w:cs="Times New Roman"/>
              <w:color w:val="000000" w:themeColor="text1"/>
              <w:lang w:eastAsia="el-GR"/>
            </w:rPr>
            <w:sectPr w:rsidR="00D60A83" w:rsidSect="008F439C">
              <w:headerReference w:type="default" r:id="rId8"/>
              <w:footerReference w:type="default" r:id="rId9"/>
              <w:pgSz w:w="11906" w:h="16838"/>
              <w:pgMar w:top="1418" w:right="1418" w:bottom="1418" w:left="1418" w:header="709" w:footer="709" w:gutter="0"/>
              <w:cols w:space="708"/>
              <w:titlePg/>
              <w:docGrid w:linePitch="360"/>
            </w:sectPr>
          </w:pPr>
        </w:p>
        <w:sdt>
          <w:sdtPr>
            <w:rPr>
              <w:rFonts w:asciiTheme="minorHAnsi" w:eastAsiaTheme="minorHAnsi" w:hAnsiTheme="minorHAnsi" w:cs="Sendnya"/>
              <w:b w:val="0"/>
              <w:bCs w:val="0"/>
              <w:color w:val="auto"/>
              <w:sz w:val="22"/>
              <w:szCs w:val="22"/>
              <w:lang w:bidi="or-IN"/>
            </w:rPr>
            <w:id w:val="1182569858"/>
            <w:docPartObj>
              <w:docPartGallery w:val="Table of Contents"/>
              <w:docPartUnique/>
            </w:docPartObj>
          </w:sdtPr>
          <w:sdtContent>
            <w:p w:rsidR="00D60A83" w:rsidRDefault="00D60A83">
              <w:pPr>
                <w:pStyle w:val="a8"/>
              </w:pPr>
              <w:r w:rsidRPr="00952373">
                <w:rPr>
                  <w:rFonts w:ascii="Times New Roman" w:hAnsi="Times New Roman" w:cs="Times New Roman"/>
                  <w:color w:val="548DD4" w:themeColor="text2" w:themeTint="99"/>
                </w:rPr>
                <w:t>Πίνακας περιεχομένων</w:t>
              </w:r>
            </w:p>
            <w:p w:rsidR="00D60A83" w:rsidRPr="00AD01D8" w:rsidRDefault="00D60A83" w:rsidP="00D60A83">
              <w:pPr>
                <w:pStyle w:val="10"/>
                <w:rPr>
                  <w:lang w:val="el-GR"/>
                </w:rPr>
              </w:pPr>
              <w:r w:rsidRPr="00952373">
                <w:t>Ecology</w:t>
              </w:r>
              <w:r w:rsidRPr="00952373">
                <w:ptab w:relativeTo="margin" w:alignment="right" w:leader="dot"/>
              </w:r>
              <w:r w:rsidRPr="00AD01D8">
                <w:rPr>
                  <w:lang w:val="el-GR"/>
                </w:rPr>
                <w:t>2</w:t>
              </w:r>
            </w:p>
            <w:p w:rsidR="00D60A83" w:rsidRPr="00952373" w:rsidRDefault="00D60A83" w:rsidP="00D60A83">
              <w:pPr>
                <w:pStyle w:val="2"/>
                <w:ind w:left="0"/>
                <w:rPr>
                  <w:rFonts w:ascii="Times New Roman" w:hAnsi="Times New Roman" w:cs="Times New Roman"/>
                  <w:lang w:val="en-GB"/>
                </w:rPr>
              </w:pPr>
              <w:r w:rsidRPr="00952373">
                <w:rPr>
                  <w:rFonts w:ascii="Times New Roman" w:hAnsi="Times New Roman" w:cs="Times New Roman"/>
                  <w:lang w:val="en-GB"/>
                </w:rPr>
                <w:t>Behavioural ecology</w:t>
              </w:r>
              <w:r w:rsidRPr="00952373">
                <w:rPr>
                  <w:rFonts w:ascii="Times New Roman" w:hAnsi="Times New Roman" w:cs="Times New Roman"/>
                </w:rPr>
                <w:ptab w:relativeTo="margin" w:alignment="right" w:leader="dot"/>
              </w:r>
              <w:r w:rsidR="00952373" w:rsidRPr="00952373">
                <w:rPr>
                  <w:rFonts w:ascii="Times New Roman" w:hAnsi="Times New Roman" w:cs="Times New Roman"/>
                  <w:lang w:val="en-GB"/>
                </w:rPr>
                <w:t>4</w:t>
              </w:r>
            </w:p>
            <w:p w:rsidR="00D60A83" w:rsidRPr="00952373" w:rsidRDefault="00D60A83" w:rsidP="00D60A83">
              <w:pPr>
                <w:pStyle w:val="30"/>
                <w:ind w:left="0"/>
                <w:rPr>
                  <w:rFonts w:ascii="Times New Roman" w:hAnsi="Times New Roman" w:cs="Times New Roman"/>
                  <w:lang w:val="en-GB"/>
                </w:rPr>
              </w:pPr>
              <w:r w:rsidRPr="00952373">
                <w:rPr>
                  <w:rFonts w:ascii="Times New Roman" w:hAnsi="Times New Roman" w:cs="Times New Roman"/>
                  <w:lang w:val="en-GB"/>
                </w:rPr>
                <w:t>Molecular ecology</w:t>
              </w:r>
              <w:r w:rsidRPr="00952373">
                <w:rPr>
                  <w:rFonts w:ascii="Times New Roman" w:hAnsi="Times New Roman" w:cs="Times New Roman"/>
                </w:rPr>
                <w:ptab w:relativeTo="margin" w:alignment="right" w:leader="dot"/>
              </w:r>
              <w:r w:rsidR="00952373" w:rsidRPr="00952373">
                <w:rPr>
                  <w:rFonts w:ascii="Times New Roman" w:hAnsi="Times New Roman" w:cs="Times New Roman"/>
                  <w:lang w:val="en-GB"/>
                </w:rPr>
                <w:t>5</w:t>
              </w:r>
            </w:p>
            <w:p w:rsidR="00D60A83" w:rsidRPr="00952373" w:rsidRDefault="00D60A83" w:rsidP="00D60A83">
              <w:pPr>
                <w:pStyle w:val="10"/>
              </w:pPr>
              <w:r w:rsidRPr="00952373">
                <w:t>Human ecology</w:t>
              </w:r>
              <w:r w:rsidRPr="00952373">
                <w:ptab w:relativeTo="margin" w:alignment="right" w:leader="dot"/>
              </w:r>
              <w:r w:rsidR="00952373" w:rsidRPr="00952373">
                <w:t>6</w:t>
              </w:r>
            </w:p>
            <w:p w:rsidR="00D60A83" w:rsidRPr="00952373" w:rsidRDefault="00D60A83" w:rsidP="00D60A83">
              <w:pPr>
                <w:pStyle w:val="2"/>
                <w:ind w:left="0"/>
                <w:rPr>
                  <w:rFonts w:ascii="Times New Roman" w:hAnsi="Times New Roman" w:cs="Times New Roman"/>
                </w:rPr>
              </w:pPr>
              <w:r w:rsidRPr="00952373">
                <w:rPr>
                  <w:rFonts w:ascii="Times New Roman" w:hAnsi="Times New Roman" w:cs="Times New Roman"/>
                  <w:lang w:val="en-GB"/>
                </w:rPr>
                <w:t>Ecosystem</w:t>
              </w:r>
              <w:r w:rsidRPr="00952373">
                <w:rPr>
                  <w:rFonts w:ascii="Times New Roman" w:hAnsi="Times New Roman" w:cs="Times New Roman"/>
                </w:rPr>
                <w:t xml:space="preserve"> </w:t>
              </w:r>
              <w:r w:rsidRPr="00952373">
                <w:rPr>
                  <w:rFonts w:ascii="Times New Roman" w:hAnsi="Times New Roman" w:cs="Times New Roman"/>
                  <w:lang w:val="en-GB"/>
                </w:rPr>
                <w:t>ecology</w:t>
              </w:r>
              <w:r w:rsidRPr="00952373">
                <w:rPr>
                  <w:rFonts w:ascii="Times New Roman" w:hAnsi="Times New Roman" w:cs="Times New Roman"/>
                </w:rPr>
                <w:ptab w:relativeTo="margin" w:alignment="right" w:leader="dot"/>
              </w:r>
              <w:r w:rsidR="00952373">
                <w:rPr>
                  <w:rFonts w:ascii="Times New Roman" w:hAnsi="Times New Roman" w:cs="Times New Roman"/>
                </w:rPr>
                <w:t>7</w:t>
              </w:r>
            </w:p>
            <w:p w:rsidR="00D60A83" w:rsidRPr="00952373" w:rsidRDefault="00D60A83" w:rsidP="00D60A83">
              <w:pPr>
                <w:pStyle w:val="30"/>
                <w:ind w:left="0"/>
              </w:pPr>
              <w:r w:rsidRPr="00952373">
                <w:rPr>
                  <w:rFonts w:ascii="Times New Roman" w:hAnsi="Times New Roman" w:cs="Times New Roman"/>
                </w:rPr>
                <w:t>Η οικογένειά μου</w:t>
              </w:r>
              <w:r w:rsidRPr="00952373">
                <w:rPr>
                  <w:rFonts w:ascii="Times New Roman" w:hAnsi="Times New Roman" w:cs="Times New Roman"/>
                </w:rPr>
                <w:ptab w:relativeTo="margin" w:alignment="right" w:leader="dot"/>
              </w:r>
              <w:r w:rsidR="00952373">
                <w:rPr>
                  <w:rFonts w:ascii="Times New Roman" w:hAnsi="Times New Roman" w:cs="Times New Roman"/>
                </w:rPr>
                <w:t>8</w:t>
              </w:r>
            </w:p>
          </w:sdtContent>
        </w:sdt>
        <w:p w:rsidR="00797247" w:rsidRPr="00797247" w:rsidRDefault="00C76325" w:rsidP="00797247">
          <w:pPr>
            <w:pStyle w:val="a7"/>
            <w:rPr>
              <w:rFonts w:ascii="Times New Roman" w:eastAsia="Times New Roman" w:hAnsi="Times New Roman" w:cs="Times New Roman"/>
              <w:color w:val="000000" w:themeColor="text1"/>
              <w:lang w:eastAsia="el-GR"/>
            </w:rPr>
            <w:sectPr w:rsidR="00797247" w:rsidRPr="00797247" w:rsidSect="008F439C">
              <w:pgSz w:w="11906" w:h="16838"/>
              <w:pgMar w:top="1418" w:right="1418" w:bottom="1418" w:left="1418" w:header="709" w:footer="709" w:gutter="0"/>
              <w:cols w:space="708"/>
              <w:titlePg/>
              <w:docGrid w:linePitch="360"/>
            </w:sectPr>
          </w:pPr>
        </w:p>
      </w:sdtContent>
    </w:sdt>
    <w:p w:rsidR="00277442" w:rsidRPr="008D63B9" w:rsidRDefault="009B60B1" w:rsidP="008D63B9">
      <w:pPr>
        <w:spacing w:after="380"/>
        <w:rPr>
          <w:rStyle w:val="a9"/>
          <w:rFonts w:ascii="Arial" w:hAnsi="Arial" w:cs="Arial"/>
          <w:b w:val="0"/>
          <w:bCs w:val="0"/>
          <w:i w:val="0"/>
          <w:iCs w:val="0"/>
          <w:color w:val="FF0000"/>
          <w:sz w:val="34"/>
          <w:szCs w:val="34"/>
        </w:rPr>
      </w:pPr>
      <w:r w:rsidRPr="008D63B9">
        <w:rPr>
          <w:rStyle w:val="a9"/>
          <w:rFonts w:ascii="Arial" w:hAnsi="Arial" w:cs="Arial"/>
          <w:b w:val="0"/>
          <w:bCs w:val="0"/>
          <w:i w:val="0"/>
          <w:iCs w:val="0"/>
          <w:color w:val="FF0000"/>
          <w:sz w:val="34"/>
          <w:szCs w:val="34"/>
        </w:rPr>
        <w:lastRenderedPageBreak/>
        <w:t>Ecology</w:t>
      </w:r>
    </w:p>
    <w:p w:rsidR="006C20F6" w:rsidRDefault="00277442" w:rsidP="006C20F6">
      <w:pPr>
        <w:shd w:val="clear" w:color="auto" w:fill="FFFFFF"/>
        <w:ind w:firstLine="709"/>
        <w:rPr>
          <w:rFonts w:ascii="Times New Roman" w:eastAsia="Times New Roman" w:hAnsi="Times New Roman" w:cs="Times New Roman"/>
          <w:color w:val="000000" w:themeColor="text1"/>
          <w:lang w:val="en-GB" w:eastAsia="el-GR"/>
        </w:rPr>
      </w:pPr>
      <w:r w:rsidRPr="00E6503A">
        <w:rPr>
          <w:rFonts w:ascii="Times New Roman" w:eastAsia="Times New Roman" w:hAnsi="Times New Roman" w:cs="Times New Roman"/>
          <w:color w:val="000000" w:themeColor="text1"/>
          <w:lang w:val="en-GB" w:eastAsia="el-GR"/>
        </w:rPr>
        <w:t>Ecology (from </w:t>
      </w:r>
      <w:hyperlink r:id="rId10" w:tooltip="Greek language" w:history="1">
        <w:r w:rsidRPr="00E6503A">
          <w:rPr>
            <w:rFonts w:ascii="Times New Roman" w:eastAsia="Times New Roman" w:hAnsi="Times New Roman" w:cs="Times New Roman"/>
            <w:color w:val="000000" w:themeColor="text1"/>
            <w:lang w:val="en-GB" w:eastAsia="el-GR"/>
          </w:rPr>
          <w:t>Greek</w:t>
        </w:r>
      </w:hyperlink>
      <w:r w:rsidRPr="00E6503A">
        <w:rPr>
          <w:rFonts w:ascii="Times New Roman" w:eastAsia="Times New Roman" w:hAnsi="Times New Roman" w:cs="Times New Roman"/>
          <w:color w:val="000000" w:themeColor="text1"/>
          <w:lang w:val="en-GB" w:eastAsia="el-GR"/>
        </w:rPr>
        <w:t>: </w:t>
      </w:r>
      <w:proofErr w:type="spellStart"/>
      <w:r w:rsidRPr="00E6503A">
        <w:rPr>
          <w:rFonts w:ascii="Times New Roman" w:eastAsia="Times New Roman" w:hAnsi="Times New Roman" w:cs="Times New Roman"/>
          <w:color w:val="000000" w:themeColor="text1"/>
          <w:lang w:eastAsia="el-GR"/>
        </w:rPr>
        <w:t>οἶκος</w:t>
      </w:r>
      <w:proofErr w:type="spellEnd"/>
      <w:r w:rsidRPr="00E6503A">
        <w:rPr>
          <w:rFonts w:ascii="Times New Roman" w:eastAsia="Times New Roman" w:hAnsi="Times New Roman" w:cs="Times New Roman"/>
          <w:color w:val="000000" w:themeColor="text1"/>
          <w:lang w:val="en-GB" w:eastAsia="el-GR"/>
        </w:rPr>
        <w:t>, "house", or "environment"; -</w:t>
      </w:r>
      <w:r w:rsidRPr="00E6503A">
        <w:rPr>
          <w:rFonts w:ascii="Times New Roman" w:eastAsia="Times New Roman" w:hAnsi="Times New Roman" w:cs="Times New Roman"/>
          <w:color w:val="000000" w:themeColor="text1"/>
          <w:lang w:eastAsia="el-GR"/>
        </w:rPr>
        <w:t>λογία</w:t>
      </w:r>
      <w:r w:rsidRPr="00E6503A">
        <w:rPr>
          <w:rFonts w:ascii="Times New Roman" w:eastAsia="Times New Roman" w:hAnsi="Times New Roman" w:cs="Times New Roman"/>
          <w:color w:val="000000" w:themeColor="text1"/>
          <w:lang w:val="en-GB" w:eastAsia="el-GR"/>
        </w:rPr>
        <w:t>, "study of")</w:t>
      </w:r>
      <w:r w:rsidR="008F328A" w:rsidRPr="00E6503A">
        <w:rPr>
          <w:rFonts w:ascii="Times New Roman" w:eastAsia="Times New Roman" w:hAnsi="Times New Roman" w:cs="Times New Roman"/>
          <w:color w:val="000000" w:themeColor="text1"/>
          <w:vertAlign w:val="superscript"/>
          <w:lang w:val="en-GB" w:eastAsia="el-GR"/>
        </w:rPr>
        <w:t xml:space="preserve"> </w:t>
      </w:r>
      <w:r w:rsidRPr="00E6503A">
        <w:rPr>
          <w:rFonts w:ascii="Times New Roman" w:eastAsia="Times New Roman" w:hAnsi="Times New Roman" w:cs="Times New Roman"/>
          <w:color w:val="000000" w:themeColor="text1"/>
          <w:lang w:val="en-GB" w:eastAsia="el-GR"/>
        </w:rPr>
        <w:t>is the branch of </w:t>
      </w:r>
      <w:hyperlink r:id="rId11" w:tooltip="Biology" w:history="1">
        <w:r w:rsidRPr="00E6503A">
          <w:rPr>
            <w:rFonts w:ascii="Times New Roman" w:eastAsia="Times New Roman" w:hAnsi="Times New Roman" w:cs="Times New Roman"/>
            <w:color w:val="000000" w:themeColor="text1"/>
            <w:lang w:val="en-GB" w:eastAsia="el-GR"/>
          </w:rPr>
          <w:t>biology</w:t>
        </w:r>
      </w:hyperlink>
      <w:r w:rsidR="008F328A" w:rsidRPr="00E6503A">
        <w:rPr>
          <w:rFonts w:ascii="Times New Roman" w:eastAsia="Times New Roman" w:hAnsi="Times New Roman" w:cs="Times New Roman"/>
          <w:color w:val="000000" w:themeColor="text1"/>
          <w:vertAlign w:val="superscript"/>
          <w:lang w:val="en-GB" w:eastAsia="el-GR"/>
        </w:rPr>
        <w:t xml:space="preserve"> </w:t>
      </w:r>
      <w:r w:rsidRPr="00E6503A">
        <w:rPr>
          <w:rFonts w:ascii="Times New Roman" w:eastAsia="Times New Roman" w:hAnsi="Times New Roman" w:cs="Times New Roman"/>
          <w:color w:val="000000" w:themeColor="text1"/>
          <w:lang w:val="en-GB" w:eastAsia="el-GR"/>
        </w:rPr>
        <w:t>which studies the interactions among organisms and their environment. Objects of study include interactions of </w:t>
      </w:r>
      <w:hyperlink r:id="rId12" w:tooltip="Organism" w:history="1">
        <w:r w:rsidRPr="00E6503A">
          <w:rPr>
            <w:rFonts w:ascii="Times New Roman" w:eastAsia="Times New Roman" w:hAnsi="Times New Roman" w:cs="Times New Roman"/>
            <w:color w:val="000000" w:themeColor="text1"/>
            <w:lang w:val="en-GB" w:eastAsia="el-GR"/>
          </w:rPr>
          <w:t>organisms</w:t>
        </w:r>
      </w:hyperlink>
      <w:r w:rsidRPr="00E6503A">
        <w:rPr>
          <w:rFonts w:ascii="Times New Roman" w:eastAsia="Times New Roman" w:hAnsi="Times New Roman" w:cs="Times New Roman"/>
          <w:color w:val="000000" w:themeColor="text1"/>
          <w:lang w:val="en-GB" w:eastAsia="el-GR"/>
        </w:rPr>
        <w:t> with each other and with </w:t>
      </w:r>
      <w:proofErr w:type="spellStart"/>
      <w:r w:rsidR="00C76325" w:rsidRPr="00E6503A">
        <w:rPr>
          <w:rFonts w:ascii="Times New Roman" w:eastAsia="Times New Roman" w:hAnsi="Times New Roman" w:cs="Times New Roman"/>
          <w:color w:val="000000" w:themeColor="text1"/>
          <w:lang w:eastAsia="el-GR"/>
        </w:rPr>
        <w:fldChar w:fldCharType="begin"/>
      </w:r>
      <w:r w:rsidRPr="00E6503A">
        <w:rPr>
          <w:rFonts w:ascii="Times New Roman" w:eastAsia="Times New Roman" w:hAnsi="Times New Roman" w:cs="Times New Roman"/>
          <w:color w:val="000000" w:themeColor="text1"/>
          <w:lang w:val="en-GB" w:eastAsia="el-GR"/>
        </w:rPr>
        <w:instrText xml:space="preserve"> HYPERLINK "https://en.wikipedia.org/wiki/Abiotic_component" \o "Abiotic component" </w:instrText>
      </w:r>
      <w:r w:rsidR="00C76325" w:rsidRPr="00E6503A">
        <w:rPr>
          <w:rFonts w:ascii="Times New Roman" w:eastAsia="Times New Roman" w:hAnsi="Times New Roman" w:cs="Times New Roman"/>
          <w:color w:val="000000" w:themeColor="text1"/>
          <w:lang w:eastAsia="el-GR"/>
        </w:rPr>
        <w:fldChar w:fldCharType="separate"/>
      </w:r>
      <w:r w:rsidRPr="00E6503A">
        <w:rPr>
          <w:rFonts w:ascii="Times New Roman" w:eastAsia="Times New Roman" w:hAnsi="Times New Roman" w:cs="Times New Roman"/>
          <w:color w:val="000000" w:themeColor="text1"/>
          <w:lang w:val="en-GB" w:eastAsia="el-GR"/>
        </w:rPr>
        <w:t>abiotic</w:t>
      </w:r>
      <w:proofErr w:type="spellEnd"/>
      <w:r w:rsidRPr="00E6503A">
        <w:rPr>
          <w:rFonts w:ascii="Times New Roman" w:eastAsia="Times New Roman" w:hAnsi="Times New Roman" w:cs="Times New Roman"/>
          <w:color w:val="000000" w:themeColor="text1"/>
          <w:lang w:val="en-GB" w:eastAsia="el-GR"/>
        </w:rPr>
        <w:t xml:space="preserve"> components</w:t>
      </w:r>
      <w:r w:rsidR="00C76325" w:rsidRPr="00E6503A">
        <w:rPr>
          <w:rFonts w:ascii="Times New Roman" w:eastAsia="Times New Roman" w:hAnsi="Times New Roman" w:cs="Times New Roman"/>
          <w:color w:val="000000" w:themeColor="text1"/>
          <w:lang w:eastAsia="el-GR"/>
        </w:rPr>
        <w:fldChar w:fldCharType="end"/>
      </w:r>
      <w:r w:rsidRPr="00E6503A">
        <w:rPr>
          <w:rFonts w:ascii="Times New Roman" w:eastAsia="Times New Roman" w:hAnsi="Times New Roman" w:cs="Times New Roman"/>
          <w:color w:val="000000" w:themeColor="text1"/>
          <w:lang w:val="en-GB" w:eastAsia="el-GR"/>
        </w:rPr>
        <w:t> of their </w:t>
      </w:r>
      <w:hyperlink r:id="rId13" w:tooltip="Environment (biophysical)" w:history="1">
        <w:r w:rsidRPr="00E6503A">
          <w:rPr>
            <w:rFonts w:ascii="Times New Roman" w:eastAsia="Times New Roman" w:hAnsi="Times New Roman" w:cs="Times New Roman"/>
            <w:color w:val="000000" w:themeColor="text1"/>
            <w:lang w:val="en-GB" w:eastAsia="el-GR"/>
          </w:rPr>
          <w:t>environment</w:t>
        </w:r>
      </w:hyperlink>
      <w:r w:rsidRPr="00E6503A">
        <w:rPr>
          <w:rFonts w:ascii="Times New Roman" w:eastAsia="Times New Roman" w:hAnsi="Times New Roman" w:cs="Times New Roman"/>
          <w:color w:val="000000" w:themeColor="text1"/>
          <w:lang w:val="en-GB" w:eastAsia="el-GR"/>
        </w:rPr>
        <w:t>. Topics of interest include the </w:t>
      </w:r>
      <w:hyperlink r:id="rId14" w:tooltip="Biodiversity" w:history="1">
        <w:r w:rsidRPr="00E6503A">
          <w:rPr>
            <w:rFonts w:ascii="Times New Roman" w:eastAsia="Times New Roman" w:hAnsi="Times New Roman" w:cs="Times New Roman"/>
            <w:color w:val="000000" w:themeColor="text1"/>
            <w:lang w:val="en-GB" w:eastAsia="el-GR"/>
          </w:rPr>
          <w:t>biodiversity</w:t>
        </w:r>
      </w:hyperlink>
      <w:r w:rsidRPr="00E6503A">
        <w:rPr>
          <w:rFonts w:ascii="Times New Roman" w:eastAsia="Times New Roman" w:hAnsi="Times New Roman" w:cs="Times New Roman"/>
          <w:color w:val="000000" w:themeColor="text1"/>
          <w:lang w:val="en-GB" w:eastAsia="el-GR"/>
        </w:rPr>
        <w:t>, distribution, </w:t>
      </w:r>
      <w:hyperlink r:id="rId15" w:tooltip="Biomass (ecology)" w:history="1">
        <w:r w:rsidRPr="00E6503A">
          <w:rPr>
            <w:rFonts w:ascii="Times New Roman" w:eastAsia="Times New Roman" w:hAnsi="Times New Roman" w:cs="Times New Roman"/>
            <w:color w:val="000000" w:themeColor="text1"/>
            <w:lang w:val="en-GB" w:eastAsia="el-GR"/>
          </w:rPr>
          <w:t>biomass</w:t>
        </w:r>
      </w:hyperlink>
      <w:r w:rsidRPr="00E6503A">
        <w:rPr>
          <w:rFonts w:ascii="Times New Roman" w:eastAsia="Times New Roman" w:hAnsi="Times New Roman" w:cs="Times New Roman"/>
          <w:color w:val="000000" w:themeColor="text1"/>
          <w:lang w:val="en-GB" w:eastAsia="el-GR"/>
        </w:rPr>
        <w:t>, and </w:t>
      </w:r>
      <w:hyperlink r:id="rId16" w:tooltip="Population" w:history="1">
        <w:r w:rsidRPr="00E6503A">
          <w:rPr>
            <w:rFonts w:ascii="Times New Roman" w:eastAsia="Times New Roman" w:hAnsi="Times New Roman" w:cs="Times New Roman"/>
            <w:color w:val="000000" w:themeColor="text1"/>
            <w:lang w:val="en-GB" w:eastAsia="el-GR"/>
          </w:rPr>
          <w:t>populations</w:t>
        </w:r>
      </w:hyperlink>
      <w:r w:rsidRPr="00E6503A">
        <w:rPr>
          <w:rFonts w:ascii="Times New Roman" w:eastAsia="Times New Roman" w:hAnsi="Times New Roman" w:cs="Times New Roman"/>
          <w:color w:val="000000" w:themeColor="text1"/>
          <w:lang w:val="en-GB" w:eastAsia="el-GR"/>
        </w:rPr>
        <w:t> of organisms, as well as cooperation and competition within and between </w:t>
      </w:r>
      <w:hyperlink r:id="rId17" w:tooltip="Species" w:history="1">
        <w:r w:rsidRPr="00E6503A">
          <w:rPr>
            <w:rFonts w:ascii="Times New Roman" w:eastAsia="Times New Roman" w:hAnsi="Times New Roman" w:cs="Times New Roman"/>
            <w:color w:val="000000" w:themeColor="text1"/>
            <w:lang w:val="en-GB" w:eastAsia="el-GR"/>
          </w:rPr>
          <w:t>species</w:t>
        </w:r>
      </w:hyperlink>
      <w:r w:rsidRPr="00E6503A">
        <w:rPr>
          <w:rFonts w:ascii="Times New Roman" w:eastAsia="Times New Roman" w:hAnsi="Times New Roman" w:cs="Times New Roman"/>
          <w:color w:val="000000" w:themeColor="text1"/>
          <w:lang w:val="en-GB" w:eastAsia="el-GR"/>
        </w:rPr>
        <w:t>. </w:t>
      </w:r>
      <w:hyperlink r:id="rId18" w:tooltip="Ecosystems" w:history="1">
        <w:r w:rsidRPr="00E6503A">
          <w:rPr>
            <w:rFonts w:ascii="Times New Roman" w:eastAsia="Times New Roman" w:hAnsi="Times New Roman" w:cs="Times New Roman"/>
            <w:color w:val="000000" w:themeColor="text1"/>
            <w:lang w:val="en-GB" w:eastAsia="el-GR"/>
          </w:rPr>
          <w:t>Ecosystems</w:t>
        </w:r>
      </w:hyperlink>
      <w:r w:rsidRPr="00E6503A">
        <w:rPr>
          <w:rFonts w:ascii="Times New Roman" w:eastAsia="Times New Roman" w:hAnsi="Times New Roman" w:cs="Times New Roman"/>
          <w:color w:val="000000" w:themeColor="text1"/>
          <w:lang w:val="en-GB" w:eastAsia="el-GR"/>
        </w:rPr>
        <w:t> are dynamically interacting systems of </w:t>
      </w:r>
      <w:hyperlink r:id="rId19" w:tooltip="Organisms" w:history="1">
        <w:r w:rsidRPr="00E6503A">
          <w:rPr>
            <w:rFonts w:ascii="Times New Roman" w:eastAsia="Times New Roman" w:hAnsi="Times New Roman" w:cs="Times New Roman"/>
            <w:color w:val="000000" w:themeColor="text1"/>
            <w:lang w:val="en-GB" w:eastAsia="el-GR"/>
          </w:rPr>
          <w:t>organisms</w:t>
        </w:r>
      </w:hyperlink>
      <w:r w:rsidRPr="00E6503A">
        <w:rPr>
          <w:rFonts w:ascii="Times New Roman" w:eastAsia="Times New Roman" w:hAnsi="Times New Roman" w:cs="Times New Roman"/>
          <w:color w:val="000000" w:themeColor="text1"/>
          <w:lang w:val="en-GB" w:eastAsia="el-GR"/>
        </w:rPr>
        <w:t>, the </w:t>
      </w:r>
      <w:hyperlink r:id="rId20" w:tooltip="Community (ecology)" w:history="1">
        <w:r w:rsidRPr="00E6503A">
          <w:rPr>
            <w:rFonts w:ascii="Times New Roman" w:eastAsia="Times New Roman" w:hAnsi="Times New Roman" w:cs="Times New Roman"/>
            <w:color w:val="000000" w:themeColor="text1"/>
            <w:lang w:val="en-GB" w:eastAsia="el-GR"/>
          </w:rPr>
          <w:t>communities</w:t>
        </w:r>
      </w:hyperlink>
      <w:r w:rsidRPr="00E6503A">
        <w:rPr>
          <w:rFonts w:ascii="Times New Roman" w:eastAsia="Times New Roman" w:hAnsi="Times New Roman" w:cs="Times New Roman"/>
          <w:color w:val="000000" w:themeColor="text1"/>
          <w:lang w:val="en-GB" w:eastAsia="el-GR"/>
        </w:rPr>
        <w:t> they make up, and the non-living components of their environment. Ecosystem processes, such as </w:t>
      </w:r>
      <w:r w:rsidR="00C76325">
        <w:fldChar w:fldCharType="begin"/>
      </w:r>
      <w:r w:rsidR="008B1185" w:rsidRPr="00376C13">
        <w:rPr>
          <w:lang w:val="en-GB"/>
        </w:rPr>
        <w:instrText>HYPERLINK "https://en.wikipedia.org/wiki/Primary_production" \o "Primary production"</w:instrText>
      </w:r>
      <w:r w:rsidR="00C76325">
        <w:fldChar w:fldCharType="separate"/>
      </w:r>
      <w:ins w:id="0" w:author="Χρήστης των Windows" w:date="2018-03-29T15:55:00Z">
        <w:r w:rsidR="00AD01D8">
          <w:rPr>
            <w:rFonts w:ascii="Times New Roman" w:eastAsia="Times New Roman" w:hAnsi="Times New Roman" w:cs="Times New Roman"/>
            <w:color w:val="000000" w:themeColor="text1"/>
            <w:lang w:val="en-GB" w:eastAsia="el-GR"/>
          </w:rPr>
          <w:t xml:space="preserve">basic </w:t>
        </w:r>
      </w:ins>
      <w:del w:id="1" w:author="Χρήστης των Windows" w:date="2018-03-29T15:55:00Z">
        <w:r w:rsidR="00AD01D8" w:rsidDel="00AD01D8">
          <w:rPr>
            <w:rFonts w:ascii="Times New Roman" w:eastAsia="Times New Roman" w:hAnsi="Times New Roman" w:cs="Times New Roman"/>
            <w:color w:val="000000" w:themeColor="text1"/>
            <w:lang w:val="en-GB" w:eastAsia="el-GR"/>
          </w:rPr>
          <w:delText>primary</w:delText>
        </w:r>
      </w:del>
      <w:r w:rsidRPr="00E6503A">
        <w:rPr>
          <w:rFonts w:ascii="Times New Roman" w:eastAsia="Times New Roman" w:hAnsi="Times New Roman" w:cs="Times New Roman"/>
          <w:color w:val="000000" w:themeColor="text1"/>
          <w:lang w:val="en-GB" w:eastAsia="el-GR"/>
        </w:rPr>
        <w:t xml:space="preserve"> production</w:t>
      </w:r>
      <w:r w:rsidR="00C76325">
        <w:fldChar w:fldCharType="end"/>
      </w:r>
      <w:r w:rsidRPr="00E6503A">
        <w:rPr>
          <w:rFonts w:ascii="Times New Roman" w:eastAsia="Times New Roman" w:hAnsi="Times New Roman" w:cs="Times New Roman"/>
          <w:color w:val="000000" w:themeColor="text1"/>
          <w:lang w:val="en-GB" w:eastAsia="el-GR"/>
        </w:rPr>
        <w:t>, </w:t>
      </w:r>
      <w:proofErr w:type="spellStart"/>
      <w:r w:rsidR="00C76325" w:rsidRPr="00E6503A">
        <w:rPr>
          <w:rFonts w:ascii="Times New Roman" w:eastAsia="Times New Roman" w:hAnsi="Times New Roman" w:cs="Times New Roman"/>
          <w:color w:val="000000" w:themeColor="text1"/>
          <w:lang w:eastAsia="el-GR"/>
        </w:rPr>
        <w:fldChar w:fldCharType="begin"/>
      </w:r>
      <w:r w:rsidRPr="00E6503A">
        <w:rPr>
          <w:rFonts w:ascii="Times New Roman" w:eastAsia="Times New Roman" w:hAnsi="Times New Roman" w:cs="Times New Roman"/>
          <w:color w:val="000000" w:themeColor="text1"/>
          <w:lang w:val="en-GB" w:eastAsia="el-GR"/>
        </w:rPr>
        <w:instrText xml:space="preserve"> HYPERLINK "https://en.wikipedia.org/wiki/Pedogenesis" \o "Pedogenesis" </w:instrText>
      </w:r>
      <w:r w:rsidR="00C76325" w:rsidRPr="00E6503A">
        <w:rPr>
          <w:rFonts w:ascii="Times New Roman" w:eastAsia="Times New Roman" w:hAnsi="Times New Roman" w:cs="Times New Roman"/>
          <w:color w:val="000000" w:themeColor="text1"/>
          <w:lang w:eastAsia="el-GR"/>
        </w:rPr>
        <w:fldChar w:fldCharType="separate"/>
      </w:r>
      <w:r w:rsidRPr="00E6503A">
        <w:rPr>
          <w:rFonts w:ascii="Times New Roman" w:eastAsia="Times New Roman" w:hAnsi="Times New Roman" w:cs="Times New Roman"/>
          <w:color w:val="000000" w:themeColor="text1"/>
          <w:lang w:val="en-GB" w:eastAsia="el-GR"/>
        </w:rPr>
        <w:t>pedogenesis</w:t>
      </w:r>
      <w:proofErr w:type="spellEnd"/>
      <w:r w:rsidR="00C76325" w:rsidRPr="00E6503A">
        <w:rPr>
          <w:rFonts w:ascii="Times New Roman" w:eastAsia="Times New Roman" w:hAnsi="Times New Roman" w:cs="Times New Roman"/>
          <w:color w:val="000000" w:themeColor="text1"/>
          <w:lang w:eastAsia="el-GR"/>
        </w:rPr>
        <w:fldChar w:fldCharType="end"/>
      </w:r>
      <w:r w:rsidRPr="00E6503A">
        <w:rPr>
          <w:rFonts w:ascii="Times New Roman" w:eastAsia="Times New Roman" w:hAnsi="Times New Roman" w:cs="Times New Roman"/>
          <w:color w:val="000000" w:themeColor="text1"/>
          <w:lang w:val="en-GB" w:eastAsia="el-GR"/>
        </w:rPr>
        <w:t>, </w:t>
      </w:r>
      <w:r w:rsidR="00C76325">
        <w:fldChar w:fldCharType="begin"/>
      </w:r>
      <w:r w:rsidR="008B1185" w:rsidRPr="00376C13">
        <w:rPr>
          <w:lang w:val="en-GB"/>
        </w:rPr>
        <w:instrText>HYPERLINK "https://en.wikipedia.org/wiki/Nutrient_cycling" \o "Nutrient cycling"</w:instrText>
      </w:r>
      <w:r w:rsidR="00C76325">
        <w:fldChar w:fldCharType="separate"/>
      </w:r>
      <w:ins w:id="2" w:author="Χρήστης των Windows" w:date="2018-03-29T15:55:00Z">
        <w:r w:rsidR="00AD01D8">
          <w:rPr>
            <w:rFonts w:ascii="Times New Roman" w:eastAsia="Times New Roman" w:hAnsi="Times New Roman" w:cs="Times New Roman"/>
            <w:color w:val="000000" w:themeColor="text1"/>
            <w:lang w:val="en-GB" w:eastAsia="el-GR"/>
          </w:rPr>
          <w:t xml:space="preserve">nutrient </w:t>
        </w:r>
      </w:ins>
      <w:del w:id="3" w:author="Χρήστης των Windows" w:date="2018-03-29T15:55:00Z">
        <w:r w:rsidR="00952373" w:rsidDel="00AD01D8">
          <w:rPr>
            <w:rFonts w:ascii="Times New Roman" w:eastAsia="Times New Roman" w:hAnsi="Times New Roman" w:cs="Times New Roman"/>
            <w:color w:val="000000" w:themeColor="text1"/>
            <w:lang w:val="en-GB" w:eastAsia="el-GR"/>
          </w:rPr>
          <w:delText>fiber</w:delText>
        </w:r>
      </w:del>
      <w:r w:rsidRPr="00E6503A">
        <w:rPr>
          <w:rFonts w:ascii="Times New Roman" w:eastAsia="Times New Roman" w:hAnsi="Times New Roman" w:cs="Times New Roman"/>
          <w:color w:val="000000" w:themeColor="text1"/>
          <w:lang w:val="en-GB" w:eastAsia="el-GR"/>
        </w:rPr>
        <w:t xml:space="preserve"> cycling</w:t>
      </w:r>
      <w:r w:rsidR="00C76325">
        <w:fldChar w:fldCharType="end"/>
      </w:r>
      <w:r w:rsidRPr="00E6503A">
        <w:rPr>
          <w:rFonts w:ascii="Times New Roman" w:eastAsia="Times New Roman" w:hAnsi="Times New Roman" w:cs="Times New Roman"/>
          <w:color w:val="000000" w:themeColor="text1"/>
          <w:lang w:val="en-GB" w:eastAsia="el-GR"/>
        </w:rPr>
        <w:t>, and </w:t>
      </w:r>
      <w:r w:rsidR="00C76325">
        <w:fldChar w:fldCharType="begin"/>
      </w:r>
      <w:r w:rsidR="008B1185" w:rsidRPr="00376C13">
        <w:rPr>
          <w:lang w:val="en-GB"/>
        </w:rPr>
        <w:instrText>HYPERLINK "https://en.wikipedia.org/wiki/Niche_construction" \o "Niche construction"</w:instrText>
      </w:r>
      <w:r w:rsidR="00C76325">
        <w:fldChar w:fldCharType="separate"/>
      </w:r>
      <w:ins w:id="4" w:author="Χρήστης των Windows" w:date="2018-03-29T15:56:00Z">
        <w:r w:rsidR="00AD01D8">
          <w:rPr>
            <w:rFonts w:ascii="Times New Roman" w:eastAsia="Times New Roman" w:hAnsi="Times New Roman" w:cs="Times New Roman"/>
            <w:color w:val="000000" w:themeColor="text1"/>
            <w:lang w:val="en-GB" w:eastAsia="el-GR"/>
          </w:rPr>
          <w:t xml:space="preserve">niche </w:t>
        </w:r>
      </w:ins>
      <w:del w:id="5" w:author="Χρήστης των Windows" w:date="2018-03-29T15:56:00Z">
        <w:r w:rsidR="00952373" w:rsidDel="00AD01D8">
          <w:rPr>
            <w:rFonts w:ascii="Times New Roman" w:eastAsia="Times New Roman" w:hAnsi="Times New Roman" w:cs="Times New Roman"/>
            <w:color w:val="000000" w:themeColor="text1"/>
            <w:lang w:val="en-GB" w:eastAsia="el-GR"/>
          </w:rPr>
          <w:delText>specialized</w:delText>
        </w:r>
      </w:del>
      <w:r w:rsidRPr="00E6503A">
        <w:rPr>
          <w:rFonts w:ascii="Times New Roman" w:eastAsia="Times New Roman" w:hAnsi="Times New Roman" w:cs="Times New Roman"/>
          <w:color w:val="000000" w:themeColor="text1"/>
          <w:lang w:val="en-GB" w:eastAsia="el-GR"/>
        </w:rPr>
        <w:t xml:space="preserve"> construction</w:t>
      </w:r>
      <w:r w:rsidR="00C76325">
        <w:fldChar w:fldCharType="end"/>
      </w:r>
      <w:r w:rsidRPr="00E6503A">
        <w:rPr>
          <w:rFonts w:ascii="Times New Roman" w:eastAsia="Times New Roman" w:hAnsi="Times New Roman" w:cs="Times New Roman"/>
          <w:color w:val="000000" w:themeColor="text1"/>
          <w:lang w:val="en-GB" w:eastAsia="el-GR"/>
        </w:rPr>
        <w:t>, regulate the flux of energy and matter through an environment. These processes are sustained by organisms with specific life history traits. Biodiversity means the varieties of </w:t>
      </w:r>
      <w:hyperlink r:id="rId21" w:tooltip="Species" w:history="1">
        <w:r w:rsidRPr="00E6503A">
          <w:rPr>
            <w:rFonts w:ascii="Times New Roman" w:eastAsia="Times New Roman" w:hAnsi="Times New Roman" w:cs="Times New Roman"/>
            <w:color w:val="000000" w:themeColor="text1"/>
            <w:lang w:val="en-GB" w:eastAsia="el-GR"/>
          </w:rPr>
          <w:t>species</w:t>
        </w:r>
      </w:hyperlink>
      <w:r w:rsidRPr="00E6503A">
        <w:rPr>
          <w:rFonts w:ascii="Times New Roman" w:eastAsia="Times New Roman" w:hAnsi="Times New Roman" w:cs="Times New Roman"/>
          <w:color w:val="000000" w:themeColor="text1"/>
          <w:lang w:val="en-GB" w:eastAsia="el-GR"/>
        </w:rPr>
        <w:t>, </w:t>
      </w:r>
      <w:hyperlink r:id="rId22" w:tooltip="Gene" w:history="1">
        <w:r w:rsidRPr="00E6503A">
          <w:rPr>
            <w:rFonts w:ascii="Times New Roman" w:eastAsia="Times New Roman" w:hAnsi="Times New Roman" w:cs="Times New Roman"/>
            <w:color w:val="000000" w:themeColor="text1"/>
            <w:lang w:val="en-GB" w:eastAsia="el-GR"/>
          </w:rPr>
          <w:t>genes</w:t>
        </w:r>
      </w:hyperlink>
      <w:r w:rsidRPr="00E6503A">
        <w:rPr>
          <w:rFonts w:ascii="Times New Roman" w:eastAsia="Times New Roman" w:hAnsi="Times New Roman" w:cs="Times New Roman"/>
          <w:color w:val="000000" w:themeColor="text1"/>
          <w:lang w:val="en-GB" w:eastAsia="el-GR"/>
        </w:rPr>
        <w:t>, and </w:t>
      </w:r>
      <w:hyperlink r:id="rId23" w:tooltip="Ecosystem" w:history="1">
        <w:r w:rsidRPr="00E6503A">
          <w:rPr>
            <w:rFonts w:ascii="Times New Roman" w:eastAsia="Times New Roman" w:hAnsi="Times New Roman" w:cs="Times New Roman"/>
            <w:color w:val="000000" w:themeColor="text1"/>
            <w:lang w:val="en-GB" w:eastAsia="el-GR"/>
          </w:rPr>
          <w:t>ecosystems</w:t>
        </w:r>
      </w:hyperlink>
      <w:r w:rsidRPr="00E6503A">
        <w:rPr>
          <w:rFonts w:ascii="Times New Roman" w:eastAsia="Times New Roman" w:hAnsi="Times New Roman" w:cs="Times New Roman"/>
          <w:color w:val="000000" w:themeColor="text1"/>
          <w:lang w:val="en-GB" w:eastAsia="el-GR"/>
        </w:rPr>
        <w:t>, enhances certain </w:t>
      </w:r>
      <w:hyperlink r:id="rId24" w:tooltip="Ecosystem services" w:history="1">
        <w:r w:rsidRPr="00E6503A">
          <w:rPr>
            <w:rFonts w:ascii="Times New Roman" w:eastAsia="Times New Roman" w:hAnsi="Times New Roman" w:cs="Times New Roman"/>
            <w:color w:val="000000" w:themeColor="text1"/>
            <w:lang w:val="en-GB" w:eastAsia="el-GR"/>
          </w:rPr>
          <w:t>ecosystem services</w:t>
        </w:r>
      </w:hyperlink>
      <w:r w:rsidRPr="00E6503A">
        <w:rPr>
          <w:rFonts w:ascii="Times New Roman" w:eastAsia="Times New Roman" w:hAnsi="Times New Roman" w:cs="Times New Roman"/>
          <w:color w:val="000000" w:themeColor="text1"/>
          <w:lang w:val="en-GB" w:eastAsia="el-GR"/>
        </w:rPr>
        <w:t>.</w:t>
      </w:r>
    </w:p>
    <w:p w:rsidR="006A0250" w:rsidRPr="00E6503A" w:rsidRDefault="00277442" w:rsidP="006C20F6">
      <w:pPr>
        <w:shd w:val="clear" w:color="auto" w:fill="FFFFFF"/>
        <w:ind w:firstLine="709"/>
        <w:rPr>
          <w:rFonts w:ascii="Times New Roman" w:eastAsia="Times New Roman" w:hAnsi="Times New Roman" w:cs="Times New Roman"/>
          <w:color w:val="000000" w:themeColor="text1"/>
          <w:lang w:val="en-GB" w:eastAsia="el-GR"/>
        </w:rPr>
      </w:pPr>
      <w:r w:rsidRPr="00E6503A">
        <w:rPr>
          <w:rFonts w:ascii="Times New Roman" w:eastAsia="Times New Roman" w:hAnsi="Times New Roman" w:cs="Times New Roman"/>
          <w:color w:val="000000" w:themeColor="text1"/>
          <w:lang w:val="en-GB" w:eastAsia="el-GR"/>
        </w:rPr>
        <w:t>Ecology is not synonymous with </w:t>
      </w:r>
      <w:hyperlink r:id="rId25" w:tooltip="Environmentalism" w:history="1">
        <w:r w:rsidRPr="00E6503A">
          <w:rPr>
            <w:rFonts w:ascii="Times New Roman" w:eastAsia="Times New Roman" w:hAnsi="Times New Roman" w:cs="Times New Roman"/>
            <w:color w:val="000000" w:themeColor="text1"/>
            <w:lang w:val="en-GB" w:eastAsia="el-GR"/>
          </w:rPr>
          <w:t>environmentalism</w:t>
        </w:r>
      </w:hyperlink>
      <w:r w:rsidRPr="00E6503A">
        <w:rPr>
          <w:rFonts w:ascii="Times New Roman" w:eastAsia="Times New Roman" w:hAnsi="Times New Roman" w:cs="Times New Roman"/>
          <w:color w:val="000000" w:themeColor="text1"/>
          <w:lang w:val="en-GB" w:eastAsia="el-GR"/>
        </w:rPr>
        <w:t>, natural history, or </w:t>
      </w:r>
      <w:r w:rsidR="00C76325">
        <w:fldChar w:fldCharType="begin"/>
      </w:r>
      <w:r w:rsidR="008B1185" w:rsidRPr="00376C13">
        <w:rPr>
          <w:lang w:val="en-GB"/>
        </w:rPr>
        <w:instrText>HYPERLINK "https://en.wikipedia.org/wiki/Environmental_science" \o "Environmental science"</w:instrText>
      </w:r>
      <w:r w:rsidR="00C76325">
        <w:fldChar w:fldCharType="separate"/>
      </w:r>
      <w:ins w:id="6" w:author="Χρήστης των Windows" w:date="2018-03-29T15:56:00Z">
        <w:r w:rsidR="00AD01D8">
          <w:rPr>
            <w:rFonts w:ascii="Times New Roman" w:eastAsia="Times New Roman" w:hAnsi="Times New Roman" w:cs="Times New Roman"/>
            <w:color w:val="000000" w:themeColor="text1"/>
            <w:lang w:val="en-GB" w:eastAsia="el-GR"/>
          </w:rPr>
          <w:t>enviro</w:t>
        </w:r>
      </w:ins>
      <w:ins w:id="7" w:author="Χρήστης των Windows" w:date="2018-03-29T15:57:00Z">
        <w:r w:rsidR="00AD01D8">
          <w:rPr>
            <w:rFonts w:ascii="Times New Roman" w:eastAsia="Times New Roman" w:hAnsi="Times New Roman" w:cs="Times New Roman"/>
            <w:color w:val="000000" w:themeColor="text1"/>
            <w:lang w:val="en-GB" w:eastAsia="el-GR"/>
          </w:rPr>
          <w:t>n</w:t>
        </w:r>
      </w:ins>
      <w:ins w:id="8" w:author="Χρήστης των Windows" w:date="2018-03-29T15:56:00Z">
        <w:r w:rsidR="00AD01D8">
          <w:rPr>
            <w:rFonts w:ascii="Times New Roman" w:eastAsia="Times New Roman" w:hAnsi="Times New Roman" w:cs="Times New Roman"/>
            <w:color w:val="000000" w:themeColor="text1"/>
            <w:lang w:val="en-GB" w:eastAsia="el-GR"/>
          </w:rPr>
          <w:t xml:space="preserve">mental </w:t>
        </w:r>
      </w:ins>
      <w:del w:id="9" w:author="Χρήστης των Windows" w:date="2018-03-29T15:56:00Z">
        <w:r w:rsidR="00952373" w:rsidDel="00AD01D8">
          <w:rPr>
            <w:rFonts w:ascii="Times New Roman" w:eastAsia="Times New Roman" w:hAnsi="Times New Roman" w:cs="Times New Roman"/>
            <w:color w:val="000000" w:themeColor="text1"/>
            <w:lang w:val="en-GB" w:eastAsia="el-GR"/>
          </w:rPr>
          <w:delText>ecological</w:delText>
        </w:r>
        <w:r w:rsidRPr="00E6503A" w:rsidDel="00AD01D8">
          <w:rPr>
            <w:rFonts w:ascii="Times New Roman" w:eastAsia="Times New Roman" w:hAnsi="Times New Roman" w:cs="Times New Roman"/>
            <w:color w:val="000000" w:themeColor="text1"/>
            <w:lang w:val="en-GB" w:eastAsia="el-GR"/>
          </w:rPr>
          <w:delText xml:space="preserve"> </w:delText>
        </w:r>
      </w:del>
      <w:r w:rsidRPr="00E6503A">
        <w:rPr>
          <w:rFonts w:ascii="Times New Roman" w:eastAsia="Times New Roman" w:hAnsi="Times New Roman" w:cs="Times New Roman"/>
          <w:color w:val="000000" w:themeColor="text1"/>
          <w:lang w:val="en-GB" w:eastAsia="el-GR"/>
        </w:rPr>
        <w:t>science</w:t>
      </w:r>
      <w:r w:rsidR="00C76325">
        <w:fldChar w:fldCharType="end"/>
      </w:r>
      <w:r w:rsidRPr="00E6503A">
        <w:rPr>
          <w:rFonts w:ascii="Times New Roman" w:eastAsia="Times New Roman" w:hAnsi="Times New Roman" w:cs="Times New Roman"/>
          <w:color w:val="000000" w:themeColor="text1"/>
          <w:lang w:val="en-GB" w:eastAsia="el-GR"/>
        </w:rPr>
        <w:t>. It overlaps with the closely related sciences of </w:t>
      </w:r>
      <w:hyperlink r:id="rId26" w:tooltip="Evolutionary biology" w:history="1">
        <w:r w:rsidRPr="00E6503A">
          <w:rPr>
            <w:rFonts w:ascii="Times New Roman" w:eastAsia="Times New Roman" w:hAnsi="Times New Roman" w:cs="Times New Roman"/>
            <w:color w:val="000000" w:themeColor="text1"/>
            <w:lang w:val="en-GB" w:eastAsia="el-GR"/>
          </w:rPr>
          <w:t>evolutionary biology</w:t>
        </w:r>
      </w:hyperlink>
      <w:r w:rsidRPr="00E6503A">
        <w:rPr>
          <w:rFonts w:ascii="Times New Roman" w:eastAsia="Times New Roman" w:hAnsi="Times New Roman" w:cs="Times New Roman"/>
          <w:color w:val="000000" w:themeColor="text1"/>
          <w:lang w:val="en-GB" w:eastAsia="el-GR"/>
        </w:rPr>
        <w:t>, </w:t>
      </w:r>
      <w:hyperlink r:id="rId27" w:tooltip="Genetics" w:history="1">
        <w:r w:rsidRPr="00E6503A">
          <w:rPr>
            <w:rFonts w:ascii="Times New Roman" w:eastAsia="Times New Roman" w:hAnsi="Times New Roman" w:cs="Times New Roman"/>
            <w:color w:val="000000" w:themeColor="text1"/>
            <w:lang w:val="en-GB" w:eastAsia="el-GR"/>
          </w:rPr>
          <w:t>genetics</w:t>
        </w:r>
      </w:hyperlink>
      <w:r w:rsidRPr="00E6503A">
        <w:rPr>
          <w:rFonts w:ascii="Times New Roman" w:eastAsia="Times New Roman" w:hAnsi="Times New Roman" w:cs="Times New Roman"/>
          <w:color w:val="000000" w:themeColor="text1"/>
          <w:lang w:val="en-GB" w:eastAsia="el-GR"/>
        </w:rPr>
        <w:t>, and </w:t>
      </w:r>
      <w:proofErr w:type="spellStart"/>
      <w:r w:rsidR="00C76325" w:rsidRPr="00E6503A">
        <w:rPr>
          <w:rFonts w:ascii="Times New Roman" w:eastAsia="Times New Roman" w:hAnsi="Times New Roman" w:cs="Times New Roman"/>
          <w:color w:val="000000" w:themeColor="text1"/>
          <w:lang w:eastAsia="el-GR"/>
        </w:rPr>
        <w:fldChar w:fldCharType="begin"/>
      </w:r>
      <w:r w:rsidRPr="00E6503A">
        <w:rPr>
          <w:rFonts w:ascii="Times New Roman" w:eastAsia="Times New Roman" w:hAnsi="Times New Roman" w:cs="Times New Roman"/>
          <w:color w:val="000000" w:themeColor="text1"/>
          <w:lang w:val="en-GB" w:eastAsia="el-GR"/>
        </w:rPr>
        <w:instrText xml:space="preserve"> HYPERLINK "https://en.wikipedia.org/wiki/Ethology" \o "Ethology" </w:instrText>
      </w:r>
      <w:r w:rsidR="00C76325" w:rsidRPr="00E6503A">
        <w:rPr>
          <w:rFonts w:ascii="Times New Roman" w:eastAsia="Times New Roman" w:hAnsi="Times New Roman" w:cs="Times New Roman"/>
          <w:color w:val="000000" w:themeColor="text1"/>
          <w:lang w:eastAsia="el-GR"/>
        </w:rPr>
        <w:fldChar w:fldCharType="separate"/>
      </w:r>
      <w:r w:rsidRPr="00E6503A">
        <w:rPr>
          <w:rFonts w:ascii="Times New Roman" w:eastAsia="Times New Roman" w:hAnsi="Times New Roman" w:cs="Times New Roman"/>
          <w:color w:val="000000" w:themeColor="text1"/>
          <w:lang w:val="en-GB" w:eastAsia="el-GR"/>
        </w:rPr>
        <w:t>ethology</w:t>
      </w:r>
      <w:proofErr w:type="spellEnd"/>
      <w:r w:rsidR="00C76325" w:rsidRPr="00E6503A">
        <w:rPr>
          <w:rFonts w:ascii="Times New Roman" w:eastAsia="Times New Roman" w:hAnsi="Times New Roman" w:cs="Times New Roman"/>
          <w:color w:val="000000" w:themeColor="text1"/>
          <w:lang w:eastAsia="el-GR"/>
        </w:rPr>
        <w:fldChar w:fldCharType="end"/>
      </w:r>
      <w:r w:rsidRPr="00E6503A">
        <w:rPr>
          <w:rFonts w:ascii="Times New Roman" w:eastAsia="Times New Roman" w:hAnsi="Times New Roman" w:cs="Times New Roman"/>
          <w:color w:val="000000" w:themeColor="text1"/>
          <w:lang w:val="en-GB" w:eastAsia="el-GR"/>
        </w:rPr>
        <w:t xml:space="preserve">. An important focus for ecologists is to improve the understanding of how biodiversity affects ecological function. </w:t>
      </w:r>
    </w:p>
    <w:p w:rsidR="00277442" w:rsidRPr="008D63B9" w:rsidRDefault="00277442" w:rsidP="006C722D">
      <w:pPr>
        <w:shd w:val="clear" w:color="auto" w:fill="FFFFFF"/>
        <w:spacing w:after="380" w:line="240" w:lineRule="auto"/>
        <w:rPr>
          <w:rStyle w:val="a9"/>
          <w:rFonts w:ascii="Arial" w:hAnsi="Arial" w:cs="Arial"/>
          <w:b w:val="0"/>
          <w:bCs w:val="0"/>
          <w:i w:val="0"/>
          <w:iCs w:val="0"/>
          <w:sz w:val="28"/>
          <w:szCs w:val="28"/>
        </w:rPr>
      </w:pPr>
      <w:proofErr w:type="spellStart"/>
      <w:r w:rsidRPr="008D63B9">
        <w:rPr>
          <w:rStyle w:val="a9"/>
          <w:rFonts w:ascii="Arial" w:hAnsi="Arial" w:cs="Arial"/>
          <w:b w:val="0"/>
          <w:bCs w:val="0"/>
          <w:i w:val="0"/>
          <w:iCs w:val="0"/>
          <w:sz w:val="28"/>
          <w:szCs w:val="28"/>
        </w:rPr>
        <w:t>Ecologists</w:t>
      </w:r>
      <w:proofErr w:type="spellEnd"/>
      <w:r w:rsidRPr="008D63B9">
        <w:rPr>
          <w:rStyle w:val="a9"/>
          <w:rFonts w:ascii="Arial" w:hAnsi="Arial" w:cs="Arial"/>
          <w:b w:val="0"/>
          <w:bCs w:val="0"/>
          <w:i w:val="0"/>
          <w:iCs w:val="0"/>
          <w:sz w:val="28"/>
          <w:szCs w:val="28"/>
        </w:rPr>
        <w:t xml:space="preserve"> </w:t>
      </w:r>
      <w:proofErr w:type="spellStart"/>
      <w:r w:rsidRPr="008D63B9">
        <w:rPr>
          <w:rStyle w:val="a9"/>
          <w:rFonts w:ascii="Arial" w:hAnsi="Arial" w:cs="Arial"/>
          <w:b w:val="0"/>
          <w:bCs w:val="0"/>
          <w:i w:val="0"/>
          <w:iCs w:val="0"/>
          <w:sz w:val="28"/>
          <w:szCs w:val="28"/>
        </w:rPr>
        <w:t>seek</w:t>
      </w:r>
      <w:proofErr w:type="spellEnd"/>
      <w:r w:rsidRPr="008D63B9">
        <w:rPr>
          <w:rStyle w:val="a9"/>
          <w:rFonts w:ascii="Arial" w:hAnsi="Arial" w:cs="Arial"/>
          <w:b w:val="0"/>
          <w:bCs w:val="0"/>
          <w:i w:val="0"/>
          <w:iCs w:val="0"/>
          <w:sz w:val="28"/>
          <w:szCs w:val="28"/>
        </w:rPr>
        <w:t xml:space="preserve"> </w:t>
      </w:r>
      <w:proofErr w:type="spellStart"/>
      <w:r w:rsidRPr="008D63B9">
        <w:rPr>
          <w:rStyle w:val="a9"/>
          <w:rFonts w:ascii="Arial" w:hAnsi="Arial" w:cs="Arial"/>
          <w:b w:val="0"/>
          <w:bCs w:val="0"/>
          <w:i w:val="0"/>
          <w:iCs w:val="0"/>
          <w:sz w:val="28"/>
          <w:szCs w:val="28"/>
        </w:rPr>
        <w:t>to</w:t>
      </w:r>
      <w:proofErr w:type="spellEnd"/>
      <w:r w:rsidRPr="008D63B9">
        <w:rPr>
          <w:rStyle w:val="a9"/>
          <w:rFonts w:ascii="Arial" w:hAnsi="Arial" w:cs="Arial"/>
          <w:b w:val="0"/>
          <w:bCs w:val="0"/>
          <w:i w:val="0"/>
          <w:iCs w:val="0"/>
          <w:sz w:val="28"/>
          <w:szCs w:val="28"/>
        </w:rPr>
        <w:t xml:space="preserve"> </w:t>
      </w:r>
      <w:proofErr w:type="spellStart"/>
      <w:r w:rsidRPr="008D63B9">
        <w:rPr>
          <w:rStyle w:val="a9"/>
          <w:rFonts w:ascii="Arial" w:hAnsi="Arial" w:cs="Arial"/>
          <w:b w:val="0"/>
          <w:bCs w:val="0"/>
          <w:i w:val="0"/>
          <w:iCs w:val="0"/>
          <w:sz w:val="28"/>
          <w:szCs w:val="28"/>
        </w:rPr>
        <w:t>explain</w:t>
      </w:r>
      <w:proofErr w:type="spellEnd"/>
      <w:r w:rsidRPr="008D63B9">
        <w:rPr>
          <w:rStyle w:val="a9"/>
          <w:rFonts w:ascii="Arial" w:hAnsi="Arial" w:cs="Arial"/>
          <w:b w:val="0"/>
          <w:bCs w:val="0"/>
          <w:i w:val="0"/>
          <w:iCs w:val="0"/>
          <w:sz w:val="28"/>
          <w:szCs w:val="28"/>
        </w:rPr>
        <w:t>:</w:t>
      </w:r>
    </w:p>
    <w:p w:rsidR="00277442" w:rsidRPr="008D63B9" w:rsidRDefault="00277442" w:rsidP="007848DA">
      <w:pPr>
        <w:numPr>
          <w:ilvl w:val="0"/>
          <w:numId w:val="1"/>
        </w:numPr>
        <w:shd w:val="clear" w:color="auto" w:fill="FFFFFF"/>
        <w:ind w:left="384"/>
        <w:rPr>
          <w:rFonts w:ascii="Times New Roman" w:eastAsia="Times New Roman" w:hAnsi="Times New Roman" w:cs="Times New Roman"/>
          <w:color w:val="000000" w:themeColor="text1"/>
          <w:lang w:val="en-GB" w:eastAsia="el-GR"/>
        </w:rPr>
      </w:pPr>
      <w:r w:rsidRPr="008D63B9">
        <w:rPr>
          <w:rFonts w:ascii="Times New Roman" w:eastAsia="Times New Roman" w:hAnsi="Times New Roman" w:cs="Times New Roman"/>
          <w:color w:val="000000" w:themeColor="text1"/>
          <w:lang w:val="en-GB" w:eastAsia="el-GR"/>
        </w:rPr>
        <w:t>Life processes, interactions, and </w:t>
      </w:r>
      <w:hyperlink r:id="rId28" w:tooltip="Adaptations" w:history="1">
        <w:r w:rsidRPr="008D63B9">
          <w:rPr>
            <w:rFonts w:ascii="Times New Roman" w:eastAsia="Times New Roman" w:hAnsi="Times New Roman" w:cs="Times New Roman"/>
            <w:color w:val="000000" w:themeColor="text1"/>
            <w:lang w:val="en-GB" w:eastAsia="el-GR"/>
          </w:rPr>
          <w:t>adaptations</w:t>
        </w:r>
      </w:hyperlink>
    </w:p>
    <w:p w:rsidR="00277442" w:rsidRPr="006C20F6" w:rsidRDefault="00277442" w:rsidP="007848DA">
      <w:pPr>
        <w:numPr>
          <w:ilvl w:val="0"/>
          <w:numId w:val="1"/>
        </w:numPr>
        <w:shd w:val="clear" w:color="auto" w:fill="FFFFFF"/>
        <w:ind w:left="380" w:hanging="357"/>
        <w:rPr>
          <w:rFonts w:ascii="Times New Roman" w:eastAsia="Times New Roman" w:hAnsi="Times New Roman" w:cs="Times New Roman"/>
          <w:color w:val="000000" w:themeColor="text1"/>
          <w:lang w:val="en-GB" w:eastAsia="el-GR"/>
        </w:rPr>
      </w:pPr>
      <w:r w:rsidRPr="006C20F6">
        <w:rPr>
          <w:rFonts w:ascii="Times New Roman" w:eastAsia="Times New Roman" w:hAnsi="Times New Roman" w:cs="Times New Roman"/>
          <w:color w:val="000000" w:themeColor="text1"/>
          <w:lang w:val="en-GB" w:eastAsia="el-GR"/>
        </w:rPr>
        <w:t>The movement of materials and </w:t>
      </w:r>
      <w:hyperlink r:id="rId29" w:tooltip="Energy" w:history="1">
        <w:r w:rsidRPr="006C20F6">
          <w:rPr>
            <w:rFonts w:ascii="Times New Roman" w:eastAsia="Times New Roman" w:hAnsi="Times New Roman" w:cs="Times New Roman"/>
            <w:color w:val="000000" w:themeColor="text1"/>
            <w:lang w:val="en-GB" w:eastAsia="el-GR"/>
          </w:rPr>
          <w:t>energy</w:t>
        </w:r>
      </w:hyperlink>
      <w:r w:rsidRPr="006C20F6">
        <w:rPr>
          <w:rFonts w:ascii="Times New Roman" w:eastAsia="Times New Roman" w:hAnsi="Times New Roman" w:cs="Times New Roman"/>
          <w:color w:val="000000" w:themeColor="text1"/>
          <w:lang w:val="en-GB" w:eastAsia="el-GR"/>
        </w:rPr>
        <w:t> through living communities</w:t>
      </w:r>
    </w:p>
    <w:p w:rsidR="00277442" w:rsidRPr="006C20F6" w:rsidRDefault="00277442" w:rsidP="007848DA">
      <w:pPr>
        <w:numPr>
          <w:ilvl w:val="0"/>
          <w:numId w:val="1"/>
        </w:numPr>
        <w:shd w:val="clear" w:color="auto" w:fill="FFFFFF"/>
        <w:ind w:left="384"/>
        <w:rPr>
          <w:rFonts w:ascii="Times New Roman" w:eastAsia="Times New Roman" w:hAnsi="Times New Roman" w:cs="Times New Roman"/>
          <w:color w:val="000000" w:themeColor="text1"/>
          <w:lang w:eastAsia="el-GR"/>
        </w:rPr>
      </w:pPr>
      <w:proofErr w:type="spellStart"/>
      <w:r w:rsidRPr="006C20F6">
        <w:rPr>
          <w:rFonts w:ascii="Times New Roman" w:eastAsia="Times New Roman" w:hAnsi="Times New Roman" w:cs="Times New Roman"/>
          <w:color w:val="000000" w:themeColor="text1"/>
          <w:lang w:eastAsia="el-GR"/>
        </w:rPr>
        <w:t>The</w:t>
      </w:r>
      <w:proofErr w:type="spellEnd"/>
      <w:r w:rsidRPr="006C20F6">
        <w:rPr>
          <w:rFonts w:ascii="Times New Roman" w:eastAsia="Times New Roman" w:hAnsi="Times New Roman" w:cs="Times New Roman"/>
          <w:color w:val="000000" w:themeColor="text1"/>
          <w:lang w:eastAsia="el-GR"/>
        </w:rPr>
        <w:t> </w:t>
      </w:r>
      <w:proofErr w:type="spellStart"/>
      <w:r w:rsidR="00C76325" w:rsidRPr="006C20F6">
        <w:rPr>
          <w:rFonts w:ascii="Times New Roman" w:eastAsia="Times New Roman" w:hAnsi="Times New Roman" w:cs="Times New Roman"/>
          <w:color w:val="000000" w:themeColor="text1"/>
          <w:lang w:eastAsia="el-GR"/>
        </w:rPr>
        <w:fldChar w:fldCharType="begin"/>
      </w:r>
      <w:r w:rsidRPr="006C20F6">
        <w:rPr>
          <w:rFonts w:ascii="Times New Roman" w:eastAsia="Times New Roman" w:hAnsi="Times New Roman" w:cs="Times New Roman"/>
          <w:color w:val="000000" w:themeColor="text1"/>
          <w:lang w:eastAsia="el-GR"/>
        </w:rPr>
        <w:instrText xml:space="preserve"> HYPERLINK "https://en.wikipedia.org/wiki/Ecological_succession" \o "Ecological succession" </w:instrText>
      </w:r>
      <w:r w:rsidR="00C76325" w:rsidRPr="006C20F6">
        <w:rPr>
          <w:rFonts w:ascii="Times New Roman" w:eastAsia="Times New Roman" w:hAnsi="Times New Roman" w:cs="Times New Roman"/>
          <w:color w:val="000000" w:themeColor="text1"/>
          <w:lang w:eastAsia="el-GR"/>
        </w:rPr>
        <w:fldChar w:fldCharType="separate"/>
      </w:r>
      <w:r w:rsidRPr="006C20F6">
        <w:rPr>
          <w:rFonts w:ascii="Times New Roman" w:eastAsia="Times New Roman" w:hAnsi="Times New Roman" w:cs="Times New Roman"/>
          <w:color w:val="000000" w:themeColor="text1"/>
          <w:lang w:eastAsia="el-GR"/>
        </w:rPr>
        <w:t>successional</w:t>
      </w:r>
      <w:proofErr w:type="spellEnd"/>
      <w:r w:rsidR="00C76325" w:rsidRPr="006C20F6">
        <w:rPr>
          <w:rFonts w:ascii="Times New Roman" w:eastAsia="Times New Roman" w:hAnsi="Times New Roman" w:cs="Times New Roman"/>
          <w:color w:val="000000" w:themeColor="text1"/>
          <w:lang w:eastAsia="el-GR"/>
        </w:rPr>
        <w:fldChar w:fldCharType="end"/>
      </w:r>
      <w:r w:rsidRPr="006C20F6">
        <w:rPr>
          <w:rFonts w:ascii="Times New Roman" w:eastAsia="Times New Roman" w:hAnsi="Times New Roman" w:cs="Times New Roman"/>
          <w:color w:val="000000" w:themeColor="text1"/>
          <w:lang w:eastAsia="el-GR"/>
        </w:rPr>
        <w:t> </w:t>
      </w:r>
      <w:proofErr w:type="spellStart"/>
      <w:r w:rsidRPr="006C20F6">
        <w:rPr>
          <w:rFonts w:ascii="Times New Roman" w:eastAsia="Times New Roman" w:hAnsi="Times New Roman" w:cs="Times New Roman"/>
          <w:color w:val="000000" w:themeColor="text1"/>
          <w:lang w:eastAsia="el-GR"/>
        </w:rPr>
        <w:t>development</w:t>
      </w:r>
      <w:proofErr w:type="spellEnd"/>
      <w:r w:rsidRPr="006C20F6">
        <w:rPr>
          <w:rFonts w:ascii="Times New Roman" w:eastAsia="Times New Roman" w:hAnsi="Times New Roman" w:cs="Times New Roman"/>
          <w:color w:val="000000" w:themeColor="text1"/>
          <w:lang w:eastAsia="el-GR"/>
        </w:rPr>
        <w:t xml:space="preserve"> </w:t>
      </w:r>
      <w:proofErr w:type="spellStart"/>
      <w:r w:rsidRPr="006C20F6">
        <w:rPr>
          <w:rFonts w:ascii="Times New Roman" w:eastAsia="Times New Roman" w:hAnsi="Times New Roman" w:cs="Times New Roman"/>
          <w:color w:val="000000" w:themeColor="text1"/>
          <w:lang w:eastAsia="el-GR"/>
        </w:rPr>
        <w:t>of</w:t>
      </w:r>
      <w:proofErr w:type="spellEnd"/>
      <w:r w:rsidRPr="006C20F6">
        <w:rPr>
          <w:rFonts w:ascii="Times New Roman" w:eastAsia="Times New Roman" w:hAnsi="Times New Roman" w:cs="Times New Roman"/>
          <w:color w:val="000000" w:themeColor="text1"/>
          <w:lang w:eastAsia="el-GR"/>
        </w:rPr>
        <w:t xml:space="preserve"> </w:t>
      </w:r>
      <w:proofErr w:type="spellStart"/>
      <w:r w:rsidRPr="006C20F6">
        <w:rPr>
          <w:rFonts w:ascii="Times New Roman" w:eastAsia="Times New Roman" w:hAnsi="Times New Roman" w:cs="Times New Roman"/>
          <w:color w:val="000000" w:themeColor="text1"/>
          <w:lang w:eastAsia="el-GR"/>
        </w:rPr>
        <w:t>ecosystems</w:t>
      </w:r>
      <w:proofErr w:type="spellEnd"/>
    </w:p>
    <w:p w:rsidR="00277442" w:rsidRPr="006C20F6" w:rsidRDefault="00277442" w:rsidP="007848DA">
      <w:pPr>
        <w:numPr>
          <w:ilvl w:val="0"/>
          <w:numId w:val="1"/>
        </w:numPr>
        <w:shd w:val="clear" w:color="auto" w:fill="FFFFFF"/>
        <w:ind w:left="384"/>
        <w:rPr>
          <w:rFonts w:ascii="Times New Roman" w:eastAsia="Times New Roman" w:hAnsi="Times New Roman" w:cs="Times New Roman"/>
          <w:color w:val="000000" w:themeColor="text1"/>
          <w:lang w:val="en-GB" w:eastAsia="el-GR"/>
        </w:rPr>
      </w:pPr>
      <w:r w:rsidRPr="006C20F6">
        <w:rPr>
          <w:rFonts w:ascii="Times New Roman" w:eastAsia="Times New Roman" w:hAnsi="Times New Roman" w:cs="Times New Roman"/>
          <w:color w:val="000000" w:themeColor="text1"/>
          <w:lang w:val="en-GB" w:eastAsia="el-GR"/>
        </w:rPr>
        <w:t>The </w:t>
      </w:r>
      <w:hyperlink r:id="rId30" w:tooltip="Abundance (ecology)" w:history="1">
        <w:r w:rsidRPr="006C20F6">
          <w:rPr>
            <w:rFonts w:ascii="Times New Roman" w:eastAsia="Times New Roman" w:hAnsi="Times New Roman" w:cs="Times New Roman"/>
            <w:color w:val="000000" w:themeColor="text1"/>
            <w:lang w:val="en-GB" w:eastAsia="el-GR"/>
          </w:rPr>
          <w:t>abundance</w:t>
        </w:r>
      </w:hyperlink>
      <w:r w:rsidRPr="006C20F6">
        <w:rPr>
          <w:rFonts w:ascii="Times New Roman" w:eastAsia="Times New Roman" w:hAnsi="Times New Roman" w:cs="Times New Roman"/>
          <w:color w:val="000000" w:themeColor="text1"/>
          <w:lang w:val="en-GB" w:eastAsia="el-GR"/>
        </w:rPr>
        <w:t> and distribution of organisms and biodiversity in the context of the </w:t>
      </w:r>
      <w:hyperlink r:id="rId31" w:tooltip="Environment (biophysical)" w:history="1">
        <w:r w:rsidRPr="006C20F6">
          <w:rPr>
            <w:rFonts w:ascii="Times New Roman" w:eastAsia="Times New Roman" w:hAnsi="Times New Roman" w:cs="Times New Roman"/>
            <w:color w:val="000000" w:themeColor="text1"/>
            <w:lang w:val="en-GB" w:eastAsia="el-GR"/>
          </w:rPr>
          <w:t>environment</w:t>
        </w:r>
      </w:hyperlink>
      <w:r w:rsidRPr="006C20F6">
        <w:rPr>
          <w:rFonts w:ascii="Times New Roman" w:eastAsia="Times New Roman" w:hAnsi="Times New Roman" w:cs="Times New Roman"/>
          <w:color w:val="000000" w:themeColor="text1"/>
          <w:lang w:val="en-GB" w:eastAsia="el-GR"/>
        </w:rPr>
        <w:t>.</w:t>
      </w:r>
    </w:p>
    <w:p w:rsidR="00277442" w:rsidRPr="006C20F6" w:rsidRDefault="00277442" w:rsidP="006C20F6">
      <w:pPr>
        <w:shd w:val="clear" w:color="auto" w:fill="FFFFFF"/>
        <w:ind w:firstLine="709"/>
        <w:rPr>
          <w:rFonts w:ascii="Times New Roman" w:eastAsia="Times New Roman" w:hAnsi="Times New Roman" w:cs="Times New Roman"/>
          <w:color w:val="000000" w:themeColor="text1"/>
          <w:lang w:val="en-GB" w:eastAsia="el-GR"/>
        </w:rPr>
      </w:pPr>
      <w:r w:rsidRPr="006C20F6">
        <w:rPr>
          <w:rFonts w:ascii="Times New Roman" w:eastAsia="Times New Roman" w:hAnsi="Times New Roman" w:cs="Times New Roman"/>
          <w:color w:val="000000" w:themeColor="text1"/>
          <w:lang w:val="en-GB" w:eastAsia="el-GR"/>
        </w:rPr>
        <w:t>Ecology has practical applications in </w:t>
      </w:r>
      <w:hyperlink r:id="rId32" w:tooltip="Conservation biology" w:history="1">
        <w:r w:rsidRPr="006C20F6">
          <w:rPr>
            <w:rFonts w:ascii="Times New Roman" w:eastAsia="Times New Roman" w:hAnsi="Times New Roman" w:cs="Times New Roman"/>
            <w:color w:val="000000" w:themeColor="text1"/>
            <w:lang w:val="en-GB" w:eastAsia="el-GR"/>
          </w:rPr>
          <w:t>conservation biology</w:t>
        </w:r>
      </w:hyperlink>
      <w:r w:rsidRPr="006C20F6">
        <w:rPr>
          <w:rFonts w:ascii="Times New Roman" w:eastAsia="Times New Roman" w:hAnsi="Times New Roman" w:cs="Times New Roman"/>
          <w:color w:val="000000" w:themeColor="text1"/>
          <w:lang w:val="en-GB" w:eastAsia="el-GR"/>
        </w:rPr>
        <w:t>, wetland management, </w:t>
      </w:r>
      <w:hyperlink r:id="rId33" w:tooltip="Natural resource management" w:history="1">
        <w:r w:rsidRPr="006C20F6">
          <w:rPr>
            <w:rFonts w:ascii="Times New Roman" w:eastAsia="Times New Roman" w:hAnsi="Times New Roman" w:cs="Times New Roman"/>
            <w:color w:val="000000" w:themeColor="text1"/>
            <w:lang w:val="en-GB" w:eastAsia="el-GR"/>
          </w:rPr>
          <w:t>natural resource management</w:t>
        </w:r>
      </w:hyperlink>
      <w:r w:rsidRPr="006C20F6">
        <w:rPr>
          <w:rFonts w:ascii="Times New Roman" w:eastAsia="Times New Roman" w:hAnsi="Times New Roman" w:cs="Times New Roman"/>
          <w:color w:val="000000" w:themeColor="text1"/>
          <w:lang w:val="en-GB" w:eastAsia="el-GR"/>
        </w:rPr>
        <w:t> (</w:t>
      </w:r>
      <w:hyperlink r:id="rId34" w:tooltip="Agroecology" w:history="1">
        <w:r w:rsidRPr="006C20F6">
          <w:rPr>
            <w:rFonts w:ascii="Times New Roman" w:eastAsia="Times New Roman" w:hAnsi="Times New Roman" w:cs="Times New Roman"/>
            <w:color w:val="000000" w:themeColor="text1"/>
            <w:lang w:val="en-GB" w:eastAsia="el-GR"/>
          </w:rPr>
          <w:t>agroecology</w:t>
        </w:r>
      </w:hyperlink>
      <w:r w:rsidRPr="006C20F6">
        <w:rPr>
          <w:rFonts w:ascii="Times New Roman" w:eastAsia="Times New Roman" w:hAnsi="Times New Roman" w:cs="Times New Roman"/>
          <w:color w:val="000000" w:themeColor="text1"/>
          <w:lang w:val="en-GB" w:eastAsia="el-GR"/>
        </w:rPr>
        <w:t>, </w:t>
      </w:r>
      <w:hyperlink r:id="rId35" w:tooltip="Agriculture" w:history="1">
        <w:r w:rsidRPr="006C20F6">
          <w:rPr>
            <w:rFonts w:ascii="Times New Roman" w:eastAsia="Times New Roman" w:hAnsi="Times New Roman" w:cs="Times New Roman"/>
            <w:color w:val="000000" w:themeColor="text1"/>
            <w:lang w:val="en-GB" w:eastAsia="el-GR"/>
          </w:rPr>
          <w:t>agriculture</w:t>
        </w:r>
      </w:hyperlink>
      <w:r w:rsidRPr="006C20F6">
        <w:rPr>
          <w:rFonts w:ascii="Times New Roman" w:eastAsia="Times New Roman" w:hAnsi="Times New Roman" w:cs="Times New Roman"/>
          <w:color w:val="000000" w:themeColor="text1"/>
          <w:lang w:val="en-GB" w:eastAsia="el-GR"/>
        </w:rPr>
        <w:t>, </w:t>
      </w:r>
      <w:hyperlink r:id="rId36" w:tooltip="Forestry" w:history="1">
        <w:r w:rsidRPr="006C20F6">
          <w:rPr>
            <w:rFonts w:ascii="Times New Roman" w:eastAsia="Times New Roman" w:hAnsi="Times New Roman" w:cs="Times New Roman"/>
            <w:color w:val="000000" w:themeColor="text1"/>
            <w:lang w:val="en-GB" w:eastAsia="el-GR"/>
          </w:rPr>
          <w:t>forestry</w:t>
        </w:r>
      </w:hyperlink>
      <w:r w:rsidRPr="006C20F6">
        <w:rPr>
          <w:rFonts w:ascii="Times New Roman" w:eastAsia="Times New Roman" w:hAnsi="Times New Roman" w:cs="Times New Roman"/>
          <w:color w:val="000000" w:themeColor="text1"/>
          <w:lang w:val="en-GB" w:eastAsia="el-GR"/>
        </w:rPr>
        <w:t>, </w:t>
      </w:r>
      <w:hyperlink r:id="rId37" w:tooltip="Agroforestry" w:history="1">
        <w:r w:rsidRPr="006C20F6">
          <w:rPr>
            <w:rFonts w:ascii="Times New Roman" w:eastAsia="Times New Roman" w:hAnsi="Times New Roman" w:cs="Times New Roman"/>
            <w:color w:val="000000" w:themeColor="text1"/>
            <w:lang w:val="en-GB" w:eastAsia="el-GR"/>
          </w:rPr>
          <w:t>agroforestry</w:t>
        </w:r>
      </w:hyperlink>
      <w:r w:rsidRPr="006C20F6">
        <w:rPr>
          <w:rFonts w:ascii="Times New Roman" w:eastAsia="Times New Roman" w:hAnsi="Times New Roman" w:cs="Times New Roman"/>
          <w:color w:val="000000" w:themeColor="text1"/>
          <w:lang w:val="en-GB" w:eastAsia="el-GR"/>
        </w:rPr>
        <w:t>, </w:t>
      </w:r>
      <w:hyperlink r:id="rId38" w:tooltip="Fisheries" w:history="1">
        <w:r w:rsidRPr="006C20F6">
          <w:rPr>
            <w:rFonts w:ascii="Times New Roman" w:eastAsia="Times New Roman" w:hAnsi="Times New Roman" w:cs="Times New Roman"/>
            <w:color w:val="000000" w:themeColor="text1"/>
            <w:lang w:val="en-GB" w:eastAsia="el-GR"/>
          </w:rPr>
          <w:t>fisheries</w:t>
        </w:r>
      </w:hyperlink>
      <w:r w:rsidRPr="006C20F6">
        <w:rPr>
          <w:rFonts w:ascii="Times New Roman" w:eastAsia="Times New Roman" w:hAnsi="Times New Roman" w:cs="Times New Roman"/>
          <w:color w:val="000000" w:themeColor="text1"/>
          <w:lang w:val="en-GB" w:eastAsia="el-GR"/>
        </w:rPr>
        <w:t>), city planning (</w:t>
      </w:r>
      <w:hyperlink r:id="rId39" w:tooltip="Urban ecology" w:history="1">
        <w:r w:rsidRPr="006C20F6">
          <w:rPr>
            <w:rFonts w:ascii="Times New Roman" w:eastAsia="Times New Roman" w:hAnsi="Times New Roman" w:cs="Times New Roman"/>
            <w:color w:val="000000" w:themeColor="text1"/>
            <w:lang w:val="en-GB" w:eastAsia="el-GR"/>
          </w:rPr>
          <w:t>urban ecology</w:t>
        </w:r>
      </w:hyperlink>
      <w:r w:rsidRPr="006C20F6">
        <w:rPr>
          <w:rFonts w:ascii="Times New Roman" w:eastAsia="Times New Roman" w:hAnsi="Times New Roman" w:cs="Times New Roman"/>
          <w:color w:val="000000" w:themeColor="text1"/>
          <w:lang w:val="en-GB" w:eastAsia="el-GR"/>
        </w:rPr>
        <w:t>), </w:t>
      </w:r>
      <w:hyperlink r:id="rId40" w:tooltip="Community health" w:history="1">
        <w:r w:rsidRPr="006C20F6">
          <w:rPr>
            <w:rFonts w:ascii="Times New Roman" w:eastAsia="Times New Roman" w:hAnsi="Times New Roman" w:cs="Times New Roman"/>
            <w:color w:val="000000" w:themeColor="text1"/>
            <w:lang w:val="en-GB" w:eastAsia="el-GR"/>
          </w:rPr>
          <w:t>community health</w:t>
        </w:r>
      </w:hyperlink>
      <w:r w:rsidRPr="006C20F6">
        <w:rPr>
          <w:rFonts w:ascii="Times New Roman" w:eastAsia="Times New Roman" w:hAnsi="Times New Roman" w:cs="Times New Roman"/>
          <w:color w:val="000000" w:themeColor="text1"/>
          <w:lang w:val="en-GB" w:eastAsia="el-GR"/>
        </w:rPr>
        <w:t>, </w:t>
      </w:r>
      <w:hyperlink r:id="rId41" w:tooltip="Ecological economics" w:history="1">
        <w:r w:rsidRPr="006C20F6">
          <w:rPr>
            <w:rFonts w:ascii="Times New Roman" w:eastAsia="Times New Roman" w:hAnsi="Times New Roman" w:cs="Times New Roman"/>
            <w:color w:val="000000" w:themeColor="text1"/>
            <w:lang w:val="en-GB" w:eastAsia="el-GR"/>
          </w:rPr>
          <w:t>economics</w:t>
        </w:r>
      </w:hyperlink>
      <w:r w:rsidRPr="006C20F6">
        <w:rPr>
          <w:rFonts w:ascii="Times New Roman" w:eastAsia="Times New Roman" w:hAnsi="Times New Roman" w:cs="Times New Roman"/>
          <w:color w:val="000000" w:themeColor="text1"/>
          <w:lang w:val="en-GB" w:eastAsia="el-GR"/>
        </w:rPr>
        <w:t>, </w:t>
      </w:r>
      <w:hyperlink r:id="rId42" w:tooltip="Basic science" w:history="1">
        <w:r w:rsidRPr="006C20F6">
          <w:rPr>
            <w:rFonts w:ascii="Times New Roman" w:eastAsia="Times New Roman" w:hAnsi="Times New Roman" w:cs="Times New Roman"/>
            <w:color w:val="000000" w:themeColor="text1"/>
            <w:lang w:val="en-GB" w:eastAsia="el-GR"/>
          </w:rPr>
          <w:t>basic</w:t>
        </w:r>
      </w:hyperlink>
      <w:r w:rsidRPr="006C20F6">
        <w:rPr>
          <w:rFonts w:ascii="Times New Roman" w:eastAsia="Times New Roman" w:hAnsi="Times New Roman" w:cs="Times New Roman"/>
          <w:color w:val="000000" w:themeColor="text1"/>
          <w:lang w:val="en-GB" w:eastAsia="el-GR"/>
        </w:rPr>
        <w:t> and </w:t>
      </w:r>
      <w:hyperlink r:id="rId43" w:tooltip="Applied science" w:history="1">
        <w:r w:rsidRPr="006C20F6">
          <w:rPr>
            <w:rFonts w:ascii="Times New Roman" w:eastAsia="Times New Roman" w:hAnsi="Times New Roman" w:cs="Times New Roman"/>
            <w:color w:val="000000" w:themeColor="text1"/>
            <w:lang w:val="en-GB" w:eastAsia="el-GR"/>
          </w:rPr>
          <w:t>applied science</w:t>
        </w:r>
      </w:hyperlink>
      <w:r w:rsidRPr="006C20F6">
        <w:rPr>
          <w:rFonts w:ascii="Times New Roman" w:eastAsia="Times New Roman" w:hAnsi="Times New Roman" w:cs="Times New Roman"/>
          <w:color w:val="000000" w:themeColor="text1"/>
          <w:lang w:val="en-GB" w:eastAsia="el-GR"/>
        </w:rPr>
        <w:t>, and human social interaction (</w:t>
      </w:r>
      <w:hyperlink r:id="rId44" w:tooltip="Human ecology" w:history="1">
        <w:r w:rsidRPr="006C20F6">
          <w:rPr>
            <w:rFonts w:ascii="Times New Roman" w:eastAsia="Times New Roman" w:hAnsi="Times New Roman" w:cs="Times New Roman"/>
            <w:color w:val="000000" w:themeColor="text1"/>
            <w:lang w:val="en-GB" w:eastAsia="el-GR"/>
          </w:rPr>
          <w:t>human ecology</w:t>
        </w:r>
      </w:hyperlink>
      <w:r w:rsidRPr="006C20F6">
        <w:rPr>
          <w:rFonts w:ascii="Times New Roman" w:eastAsia="Times New Roman" w:hAnsi="Times New Roman" w:cs="Times New Roman"/>
          <w:color w:val="000000" w:themeColor="text1"/>
          <w:lang w:val="en-GB" w:eastAsia="el-GR"/>
        </w:rPr>
        <w:t>). For example, the </w:t>
      </w:r>
      <w:hyperlink r:id="rId45" w:tooltip="Circles of Sustainability" w:history="1">
        <w:r w:rsidRPr="006C20F6">
          <w:rPr>
            <w:rFonts w:ascii="Times New Roman" w:eastAsia="Times New Roman" w:hAnsi="Times New Roman" w:cs="Times New Roman"/>
            <w:i/>
            <w:iCs/>
            <w:color w:val="000000" w:themeColor="text1"/>
            <w:lang w:val="en-GB" w:eastAsia="el-GR"/>
          </w:rPr>
          <w:t>Circles of Sustainability</w:t>
        </w:r>
      </w:hyperlink>
      <w:r w:rsidRPr="006C20F6">
        <w:rPr>
          <w:rFonts w:ascii="Times New Roman" w:eastAsia="Times New Roman" w:hAnsi="Times New Roman" w:cs="Times New Roman"/>
          <w:color w:val="000000" w:themeColor="text1"/>
          <w:lang w:val="en-GB" w:eastAsia="el-GR"/>
        </w:rPr>
        <w:t> approach treats ecology as more than the environment 'out there'. It is not treated as separate from humans. Organisms (including humans) and </w:t>
      </w:r>
      <w:hyperlink r:id="rId46" w:tooltip="Resource (biology)" w:history="1">
        <w:r w:rsidRPr="006C20F6">
          <w:rPr>
            <w:rFonts w:ascii="Times New Roman" w:eastAsia="Times New Roman" w:hAnsi="Times New Roman" w:cs="Times New Roman"/>
            <w:color w:val="000000" w:themeColor="text1"/>
            <w:lang w:val="en-GB" w:eastAsia="el-GR"/>
          </w:rPr>
          <w:t>resources</w:t>
        </w:r>
      </w:hyperlink>
      <w:r w:rsidRPr="006C20F6">
        <w:rPr>
          <w:rFonts w:ascii="Times New Roman" w:eastAsia="Times New Roman" w:hAnsi="Times New Roman" w:cs="Times New Roman"/>
          <w:color w:val="000000" w:themeColor="text1"/>
          <w:lang w:val="en-GB" w:eastAsia="el-GR"/>
        </w:rPr>
        <w:t> compose </w:t>
      </w:r>
      <w:proofErr w:type="spellStart"/>
      <w:r w:rsidR="00C76325">
        <w:fldChar w:fldCharType="begin"/>
      </w:r>
      <w:r w:rsidR="002559C1" w:rsidRPr="003E06EB">
        <w:rPr>
          <w:lang w:val="en-GB"/>
        </w:rPr>
        <w:instrText>HYPERLINK "https://en.wikipedia.org/wiki/Ecosystem" \o "Ecosystem"</w:instrText>
      </w:r>
      <w:r w:rsidR="00C76325">
        <w:fldChar w:fldCharType="separate"/>
      </w:r>
      <w:r w:rsidRPr="006C20F6">
        <w:rPr>
          <w:rFonts w:ascii="Times New Roman" w:eastAsia="Times New Roman" w:hAnsi="Times New Roman" w:cs="Times New Roman"/>
          <w:color w:val="000000" w:themeColor="text1"/>
          <w:lang w:val="en-GB" w:eastAsia="el-GR"/>
        </w:rPr>
        <w:t>ecosystems</w:t>
      </w:r>
      <w:r w:rsidR="00C76325">
        <w:fldChar w:fldCharType="end"/>
      </w:r>
      <w:r w:rsidR="006C20F6" w:rsidRPr="006C20F6">
        <w:rPr>
          <w:rFonts w:ascii="Times New Roman" w:eastAsia="Times New Roman" w:hAnsi="Times New Roman" w:cs="Times New Roman"/>
          <w:color w:val="000000" w:themeColor="text1"/>
          <w:lang w:val="en-GB" w:eastAsia="el-GR"/>
        </w:rPr>
        <w:t>which</w:t>
      </w:r>
      <w:proofErr w:type="spellEnd"/>
      <w:r w:rsidR="006C20F6" w:rsidRPr="006C20F6">
        <w:rPr>
          <w:rFonts w:ascii="Times New Roman" w:eastAsia="Times New Roman" w:hAnsi="Times New Roman" w:cs="Times New Roman"/>
          <w:color w:val="000000" w:themeColor="text1"/>
          <w:lang w:val="en-GB" w:eastAsia="el-GR"/>
        </w:rPr>
        <w:t xml:space="preserve">, in turn, maintain biophysical </w:t>
      </w:r>
      <w:r w:rsidRPr="006C20F6">
        <w:rPr>
          <w:rFonts w:ascii="Times New Roman" w:eastAsia="Times New Roman" w:hAnsi="Times New Roman" w:cs="Times New Roman"/>
          <w:color w:val="000000" w:themeColor="text1"/>
          <w:lang w:val="en-GB" w:eastAsia="el-GR"/>
        </w:rPr>
        <w:t>feedback mechanisms that moderate processes acting on living (</w:t>
      </w:r>
      <w:hyperlink r:id="rId47" w:tooltip="Biotic component" w:history="1">
        <w:r w:rsidRPr="006C20F6">
          <w:rPr>
            <w:rFonts w:ascii="Times New Roman" w:eastAsia="Times New Roman" w:hAnsi="Times New Roman" w:cs="Times New Roman"/>
            <w:color w:val="000000" w:themeColor="text1"/>
            <w:lang w:val="en-GB" w:eastAsia="el-GR"/>
          </w:rPr>
          <w:t>biotic</w:t>
        </w:r>
      </w:hyperlink>
      <w:r w:rsidRPr="006C20F6">
        <w:rPr>
          <w:rFonts w:ascii="Times New Roman" w:eastAsia="Times New Roman" w:hAnsi="Times New Roman" w:cs="Times New Roman"/>
          <w:color w:val="000000" w:themeColor="text1"/>
          <w:lang w:val="en-GB" w:eastAsia="el-GR"/>
        </w:rPr>
        <w:t>) and non-living (</w:t>
      </w:r>
      <w:proofErr w:type="spellStart"/>
      <w:r w:rsidR="00C76325" w:rsidRPr="006C20F6">
        <w:rPr>
          <w:rFonts w:ascii="Times New Roman" w:eastAsia="Times New Roman" w:hAnsi="Times New Roman" w:cs="Times New Roman"/>
          <w:color w:val="000000" w:themeColor="text1"/>
          <w:lang w:eastAsia="el-GR"/>
        </w:rPr>
        <w:fldChar w:fldCharType="begin"/>
      </w:r>
      <w:r w:rsidRPr="006C20F6">
        <w:rPr>
          <w:rFonts w:ascii="Times New Roman" w:eastAsia="Times New Roman" w:hAnsi="Times New Roman" w:cs="Times New Roman"/>
          <w:color w:val="000000" w:themeColor="text1"/>
          <w:lang w:val="en-GB" w:eastAsia="el-GR"/>
        </w:rPr>
        <w:instrText xml:space="preserve"> HYPERLINK "https://en.wikipedia.org/wiki/Abiotic" \o "Abiotic" </w:instrText>
      </w:r>
      <w:r w:rsidR="00C76325" w:rsidRPr="006C20F6">
        <w:rPr>
          <w:rFonts w:ascii="Times New Roman" w:eastAsia="Times New Roman" w:hAnsi="Times New Roman" w:cs="Times New Roman"/>
          <w:color w:val="000000" w:themeColor="text1"/>
          <w:lang w:eastAsia="el-GR"/>
        </w:rPr>
        <w:fldChar w:fldCharType="separate"/>
      </w:r>
      <w:r w:rsidRPr="006C20F6">
        <w:rPr>
          <w:rFonts w:ascii="Times New Roman" w:eastAsia="Times New Roman" w:hAnsi="Times New Roman" w:cs="Times New Roman"/>
          <w:color w:val="000000" w:themeColor="text1"/>
          <w:lang w:val="en-GB" w:eastAsia="el-GR"/>
        </w:rPr>
        <w:t>abiotic</w:t>
      </w:r>
      <w:proofErr w:type="spellEnd"/>
      <w:r w:rsidR="00C76325" w:rsidRPr="006C20F6">
        <w:rPr>
          <w:rFonts w:ascii="Times New Roman" w:eastAsia="Times New Roman" w:hAnsi="Times New Roman" w:cs="Times New Roman"/>
          <w:color w:val="000000" w:themeColor="text1"/>
          <w:lang w:eastAsia="el-GR"/>
        </w:rPr>
        <w:fldChar w:fldCharType="end"/>
      </w:r>
      <w:r w:rsidRPr="006C20F6">
        <w:rPr>
          <w:rFonts w:ascii="Times New Roman" w:eastAsia="Times New Roman" w:hAnsi="Times New Roman" w:cs="Times New Roman"/>
          <w:color w:val="000000" w:themeColor="text1"/>
          <w:lang w:val="en-GB" w:eastAsia="el-GR"/>
        </w:rPr>
        <w:t>) components of the planet. Ecosystems sustain life-supporting functions and produce </w:t>
      </w:r>
      <w:hyperlink r:id="rId48" w:tooltip="Natural capital" w:history="1">
        <w:r w:rsidRPr="006C20F6">
          <w:rPr>
            <w:rFonts w:ascii="Times New Roman" w:eastAsia="Times New Roman" w:hAnsi="Times New Roman" w:cs="Times New Roman"/>
            <w:color w:val="000000" w:themeColor="text1"/>
            <w:lang w:val="en-GB" w:eastAsia="el-GR"/>
          </w:rPr>
          <w:t>natural capital</w:t>
        </w:r>
      </w:hyperlink>
      <w:r w:rsidRPr="006C20F6">
        <w:rPr>
          <w:rFonts w:ascii="Times New Roman" w:eastAsia="Times New Roman" w:hAnsi="Times New Roman" w:cs="Times New Roman"/>
          <w:color w:val="000000" w:themeColor="text1"/>
          <w:lang w:val="en-GB" w:eastAsia="el-GR"/>
        </w:rPr>
        <w:t> like </w:t>
      </w:r>
      <w:hyperlink r:id="rId49" w:tooltip="Biomass" w:history="1">
        <w:r w:rsidRPr="006C20F6">
          <w:rPr>
            <w:rFonts w:ascii="Times New Roman" w:eastAsia="Times New Roman" w:hAnsi="Times New Roman" w:cs="Times New Roman"/>
            <w:color w:val="000000" w:themeColor="text1"/>
            <w:lang w:val="en-GB" w:eastAsia="el-GR"/>
          </w:rPr>
          <w:t>biomass production</w:t>
        </w:r>
      </w:hyperlink>
      <w:r w:rsidRPr="006C20F6">
        <w:rPr>
          <w:rFonts w:ascii="Times New Roman" w:eastAsia="Times New Roman" w:hAnsi="Times New Roman" w:cs="Times New Roman"/>
          <w:color w:val="000000" w:themeColor="text1"/>
          <w:lang w:val="en-GB" w:eastAsia="el-GR"/>
        </w:rPr>
        <w:t xml:space="preserve"> (food, fuel, </w:t>
      </w:r>
      <w:proofErr w:type="spellStart"/>
      <w:r w:rsidRPr="006C20F6">
        <w:rPr>
          <w:rFonts w:ascii="Times New Roman" w:eastAsia="Times New Roman" w:hAnsi="Times New Roman" w:cs="Times New Roman"/>
          <w:color w:val="000000" w:themeColor="text1"/>
          <w:lang w:val="en-GB" w:eastAsia="el-GR"/>
        </w:rPr>
        <w:t>fiber</w:t>
      </w:r>
      <w:proofErr w:type="spellEnd"/>
      <w:r w:rsidRPr="006C20F6">
        <w:rPr>
          <w:rFonts w:ascii="Times New Roman" w:eastAsia="Times New Roman" w:hAnsi="Times New Roman" w:cs="Times New Roman"/>
          <w:color w:val="000000" w:themeColor="text1"/>
          <w:lang w:val="en-GB" w:eastAsia="el-GR"/>
        </w:rPr>
        <w:t>, and medicine), the regulation of </w:t>
      </w:r>
      <w:hyperlink r:id="rId50" w:tooltip="Climate" w:history="1">
        <w:r w:rsidRPr="006C20F6">
          <w:rPr>
            <w:rFonts w:ascii="Times New Roman" w:eastAsia="Times New Roman" w:hAnsi="Times New Roman" w:cs="Times New Roman"/>
            <w:color w:val="000000" w:themeColor="text1"/>
            <w:lang w:val="en-GB" w:eastAsia="el-GR"/>
          </w:rPr>
          <w:t>climate</w:t>
        </w:r>
      </w:hyperlink>
      <w:r w:rsidRPr="006C20F6">
        <w:rPr>
          <w:rFonts w:ascii="Times New Roman" w:eastAsia="Times New Roman" w:hAnsi="Times New Roman" w:cs="Times New Roman"/>
          <w:color w:val="000000" w:themeColor="text1"/>
          <w:lang w:val="en-GB" w:eastAsia="el-GR"/>
        </w:rPr>
        <w:t>, global </w:t>
      </w:r>
      <w:hyperlink r:id="rId51" w:tooltip="Biogeochemical cycles" w:history="1">
        <w:r w:rsidRPr="006C20F6">
          <w:rPr>
            <w:rFonts w:ascii="Times New Roman" w:eastAsia="Times New Roman" w:hAnsi="Times New Roman" w:cs="Times New Roman"/>
            <w:color w:val="000000" w:themeColor="text1"/>
            <w:lang w:val="en-GB" w:eastAsia="el-GR"/>
          </w:rPr>
          <w:t>biogeochemical cycles</w:t>
        </w:r>
      </w:hyperlink>
      <w:r w:rsidRPr="006C20F6">
        <w:rPr>
          <w:rFonts w:ascii="Times New Roman" w:eastAsia="Times New Roman" w:hAnsi="Times New Roman" w:cs="Times New Roman"/>
          <w:color w:val="000000" w:themeColor="text1"/>
          <w:lang w:val="en-GB" w:eastAsia="el-GR"/>
        </w:rPr>
        <w:t>, </w:t>
      </w:r>
      <w:hyperlink r:id="rId52" w:tooltip="Water filtration" w:history="1">
        <w:r w:rsidRPr="006C20F6">
          <w:rPr>
            <w:rFonts w:ascii="Times New Roman" w:eastAsia="Times New Roman" w:hAnsi="Times New Roman" w:cs="Times New Roman"/>
            <w:color w:val="000000" w:themeColor="text1"/>
            <w:lang w:val="en-GB" w:eastAsia="el-GR"/>
          </w:rPr>
          <w:t>water filtration</w:t>
        </w:r>
      </w:hyperlink>
      <w:r w:rsidRPr="006C20F6">
        <w:rPr>
          <w:rFonts w:ascii="Times New Roman" w:eastAsia="Times New Roman" w:hAnsi="Times New Roman" w:cs="Times New Roman"/>
          <w:color w:val="000000" w:themeColor="text1"/>
          <w:lang w:val="en-GB" w:eastAsia="el-GR"/>
        </w:rPr>
        <w:t>, </w:t>
      </w:r>
      <w:hyperlink r:id="rId53" w:tooltip="Soil formation" w:history="1">
        <w:r w:rsidRPr="006C20F6">
          <w:rPr>
            <w:rFonts w:ascii="Times New Roman" w:eastAsia="Times New Roman" w:hAnsi="Times New Roman" w:cs="Times New Roman"/>
            <w:color w:val="000000" w:themeColor="text1"/>
            <w:lang w:val="en-GB" w:eastAsia="el-GR"/>
          </w:rPr>
          <w:t>soil formation</w:t>
        </w:r>
      </w:hyperlink>
      <w:r w:rsidRPr="006C20F6">
        <w:rPr>
          <w:rFonts w:ascii="Times New Roman" w:eastAsia="Times New Roman" w:hAnsi="Times New Roman" w:cs="Times New Roman"/>
          <w:color w:val="000000" w:themeColor="text1"/>
          <w:lang w:val="en-GB" w:eastAsia="el-GR"/>
        </w:rPr>
        <w:t>, erosion control, flood protection, and many other natural features of scientific, historical, economic, or intrinsic value.</w:t>
      </w:r>
    </w:p>
    <w:p w:rsidR="00554D49" w:rsidRPr="00797247" w:rsidRDefault="00277442" w:rsidP="00877E42">
      <w:pPr>
        <w:shd w:val="clear" w:color="auto" w:fill="FFFFFF"/>
        <w:ind w:firstLine="709"/>
        <w:rPr>
          <w:rFonts w:ascii="Times New Roman" w:eastAsia="Times New Roman" w:hAnsi="Times New Roman" w:cs="Times New Roman"/>
          <w:color w:val="000000" w:themeColor="text1"/>
          <w:lang w:val="en-GB" w:eastAsia="el-GR"/>
        </w:rPr>
        <w:sectPr w:rsidR="00554D49" w:rsidRPr="00797247" w:rsidSect="008F439C">
          <w:headerReference w:type="first" r:id="rId54"/>
          <w:footerReference w:type="first" r:id="rId55"/>
          <w:pgSz w:w="11906" w:h="16838"/>
          <w:pgMar w:top="1418" w:right="1418" w:bottom="1418" w:left="1418" w:header="709" w:footer="709" w:gutter="0"/>
          <w:cols w:space="708"/>
          <w:titlePg/>
          <w:docGrid w:linePitch="360"/>
        </w:sectPr>
      </w:pPr>
      <w:r w:rsidRPr="006C20F6">
        <w:rPr>
          <w:rFonts w:ascii="Times New Roman" w:eastAsia="Times New Roman" w:hAnsi="Times New Roman" w:cs="Times New Roman"/>
          <w:color w:val="000000" w:themeColor="text1"/>
          <w:lang w:val="en-GB" w:eastAsia="el-GR"/>
        </w:rPr>
        <w:t>The word "ecology" ("</w:t>
      </w:r>
      <w:proofErr w:type="spellStart"/>
      <w:r w:rsidRPr="006C20F6">
        <w:rPr>
          <w:rFonts w:ascii="Times New Roman" w:eastAsia="Times New Roman" w:hAnsi="Times New Roman" w:cs="Times New Roman"/>
          <w:color w:val="000000" w:themeColor="text1"/>
          <w:lang w:val="en-GB" w:eastAsia="el-GR"/>
        </w:rPr>
        <w:t>Ökologie</w:t>
      </w:r>
      <w:proofErr w:type="spellEnd"/>
      <w:r w:rsidRPr="006C20F6">
        <w:rPr>
          <w:rFonts w:ascii="Times New Roman" w:eastAsia="Times New Roman" w:hAnsi="Times New Roman" w:cs="Times New Roman"/>
          <w:color w:val="000000" w:themeColor="text1"/>
          <w:lang w:val="en-GB" w:eastAsia="el-GR"/>
        </w:rPr>
        <w:t>") was coined in </w:t>
      </w:r>
      <w:hyperlink r:id="rId56" w:tooltip="1866" w:history="1">
        <w:r w:rsidRPr="006C20F6">
          <w:rPr>
            <w:rFonts w:ascii="Times New Roman" w:eastAsia="Times New Roman" w:hAnsi="Times New Roman" w:cs="Times New Roman"/>
            <w:color w:val="000000" w:themeColor="text1"/>
            <w:lang w:val="en-GB" w:eastAsia="el-GR"/>
          </w:rPr>
          <w:t>1866</w:t>
        </w:r>
      </w:hyperlink>
      <w:r w:rsidRPr="006C20F6">
        <w:rPr>
          <w:rFonts w:ascii="Times New Roman" w:eastAsia="Times New Roman" w:hAnsi="Times New Roman" w:cs="Times New Roman"/>
          <w:color w:val="000000" w:themeColor="text1"/>
          <w:lang w:val="en-GB" w:eastAsia="el-GR"/>
        </w:rPr>
        <w:t> by the German scientist </w:t>
      </w:r>
      <w:hyperlink r:id="rId57" w:tooltip="Ernst Haeckel" w:history="1">
        <w:r w:rsidRPr="006C20F6">
          <w:rPr>
            <w:rFonts w:ascii="Times New Roman" w:eastAsia="Times New Roman" w:hAnsi="Times New Roman" w:cs="Times New Roman"/>
            <w:color w:val="000000" w:themeColor="text1"/>
            <w:lang w:val="en-GB" w:eastAsia="el-GR"/>
          </w:rPr>
          <w:t>Ernst Haeckel</w:t>
        </w:r>
      </w:hyperlink>
      <w:r w:rsidRPr="006C20F6">
        <w:rPr>
          <w:rFonts w:ascii="Times New Roman" w:eastAsia="Times New Roman" w:hAnsi="Times New Roman" w:cs="Times New Roman"/>
          <w:color w:val="000000" w:themeColor="text1"/>
          <w:lang w:val="en-GB" w:eastAsia="el-GR"/>
        </w:rPr>
        <w:t>. Ecological thought is derivative of established currents in philosophy, particularly from ethics and politics. Ancient Greek philosophers such as </w:t>
      </w:r>
      <w:hyperlink r:id="rId58" w:tooltip="Hippocrates" w:history="1">
        <w:r w:rsidRPr="006C20F6">
          <w:rPr>
            <w:rFonts w:ascii="Times New Roman" w:eastAsia="Times New Roman" w:hAnsi="Times New Roman" w:cs="Times New Roman"/>
            <w:color w:val="000000" w:themeColor="text1"/>
            <w:lang w:val="en-GB" w:eastAsia="el-GR"/>
          </w:rPr>
          <w:t>Hippocrates</w:t>
        </w:r>
      </w:hyperlink>
      <w:r w:rsidRPr="006C20F6">
        <w:rPr>
          <w:rFonts w:ascii="Times New Roman" w:eastAsia="Times New Roman" w:hAnsi="Times New Roman" w:cs="Times New Roman"/>
          <w:color w:val="000000" w:themeColor="text1"/>
          <w:lang w:val="en-GB" w:eastAsia="el-GR"/>
        </w:rPr>
        <w:t> and </w:t>
      </w:r>
      <w:proofErr w:type="spellStart"/>
      <w:r w:rsidR="00C76325" w:rsidRPr="006C20F6">
        <w:rPr>
          <w:rFonts w:ascii="Times New Roman" w:eastAsia="Times New Roman" w:hAnsi="Times New Roman" w:cs="Times New Roman"/>
          <w:color w:val="000000" w:themeColor="text1"/>
          <w:lang w:eastAsia="el-GR"/>
        </w:rPr>
        <w:fldChar w:fldCharType="begin"/>
      </w:r>
      <w:r w:rsidRPr="006C20F6">
        <w:rPr>
          <w:rFonts w:ascii="Times New Roman" w:eastAsia="Times New Roman" w:hAnsi="Times New Roman" w:cs="Times New Roman"/>
          <w:color w:val="000000" w:themeColor="text1"/>
          <w:lang w:val="en-GB" w:eastAsia="el-GR"/>
        </w:rPr>
        <w:instrText xml:space="preserve"> HYPERLINK "https://en.wikipedia.org/wiki/Aristotle" \o "Aristotle" </w:instrText>
      </w:r>
      <w:r w:rsidR="00C76325" w:rsidRPr="006C20F6">
        <w:rPr>
          <w:rFonts w:ascii="Times New Roman" w:eastAsia="Times New Roman" w:hAnsi="Times New Roman" w:cs="Times New Roman"/>
          <w:color w:val="000000" w:themeColor="text1"/>
          <w:lang w:eastAsia="el-GR"/>
        </w:rPr>
        <w:fldChar w:fldCharType="separate"/>
      </w:r>
      <w:r w:rsidRPr="006C20F6">
        <w:rPr>
          <w:rFonts w:ascii="Times New Roman" w:eastAsia="Times New Roman" w:hAnsi="Times New Roman" w:cs="Times New Roman"/>
          <w:color w:val="000000" w:themeColor="text1"/>
          <w:lang w:val="en-GB" w:eastAsia="el-GR"/>
        </w:rPr>
        <w:t>Aristotle</w:t>
      </w:r>
      <w:r w:rsidR="00C76325" w:rsidRPr="006C20F6">
        <w:rPr>
          <w:rFonts w:ascii="Times New Roman" w:eastAsia="Times New Roman" w:hAnsi="Times New Roman" w:cs="Times New Roman"/>
          <w:color w:val="000000" w:themeColor="text1"/>
          <w:lang w:eastAsia="el-GR"/>
        </w:rPr>
        <w:fldChar w:fldCharType="end"/>
      </w:r>
      <w:r w:rsidRPr="006C20F6">
        <w:rPr>
          <w:rFonts w:ascii="Times New Roman" w:eastAsia="Times New Roman" w:hAnsi="Times New Roman" w:cs="Times New Roman"/>
          <w:color w:val="000000" w:themeColor="text1"/>
          <w:lang w:val="en-GB" w:eastAsia="el-GR"/>
        </w:rPr>
        <w:t>laid</w:t>
      </w:r>
      <w:proofErr w:type="spellEnd"/>
      <w:r w:rsidRPr="006C20F6">
        <w:rPr>
          <w:rFonts w:ascii="Times New Roman" w:eastAsia="Times New Roman" w:hAnsi="Times New Roman" w:cs="Times New Roman"/>
          <w:color w:val="000000" w:themeColor="text1"/>
          <w:lang w:val="en-GB" w:eastAsia="el-GR"/>
        </w:rPr>
        <w:t xml:space="preserve"> the foundations of ecology</w:t>
      </w:r>
      <w:r w:rsidR="00797247" w:rsidRPr="00797247">
        <w:rPr>
          <w:rFonts w:ascii="Times New Roman" w:eastAsia="Times New Roman" w:hAnsi="Times New Roman" w:cs="Times New Roman"/>
          <w:color w:val="000000" w:themeColor="text1"/>
          <w:lang w:val="en-GB" w:eastAsia="el-GR"/>
        </w:rPr>
        <w:t xml:space="preserve"> </w:t>
      </w:r>
    </w:p>
    <w:p w:rsidR="00877E42" w:rsidRDefault="00277442" w:rsidP="00877E42">
      <w:pPr>
        <w:shd w:val="clear" w:color="auto" w:fill="FFFFFF"/>
        <w:ind w:firstLine="709"/>
        <w:rPr>
          <w:rFonts w:ascii="Times New Roman" w:eastAsia="Times New Roman" w:hAnsi="Times New Roman" w:cs="Times New Roman"/>
          <w:color w:val="000000" w:themeColor="text1"/>
          <w:lang w:val="en-GB" w:eastAsia="el-GR"/>
        </w:rPr>
        <w:sectPr w:rsidR="00877E42" w:rsidSect="00877E42">
          <w:headerReference w:type="default" r:id="rId59"/>
          <w:footerReference w:type="default" r:id="rId60"/>
          <w:pgSz w:w="11906" w:h="16838"/>
          <w:pgMar w:top="1418" w:right="1418" w:bottom="1418" w:left="1418" w:header="709" w:footer="709" w:gutter="0"/>
          <w:cols w:space="708"/>
          <w:docGrid w:linePitch="360"/>
        </w:sectPr>
      </w:pPr>
      <w:r w:rsidRPr="006C20F6">
        <w:rPr>
          <w:rFonts w:ascii="Times New Roman" w:eastAsia="Times New Roman" w:hAnsi="Times New Roman" w:cs="Times New Roman"/>
          <w:color w:val="000000" w:themeColor="text1"/>
          <w:lang w:val="en-GB" w:eastAsia="el-GR"/>
        </w:rPr>
        <w:lastRenderedPageBreak/>
        <w:t>19th century. </w:t>
      </w:r>
      <w:hyperlink r:id="rId61" w:tooltip="Evolution" w:history="1">
        <w:r w:rsidRPr="006C20F6">
          <w:rPr>
            <w:rFonts w:ascii="Times New Roman" w:eastAsia="Times New Roman" w:hAnsi="Times New Roman" w:cs="Times New Roman"/>
            <w:color w:val="000000" w:themeColor="text1"/>
            <w:lang w:val="en-GB" w:eastAsia="el-GR"/>
          </w:rPr>
          <w:t>Evolutionary</w:t>
        </w:r>
      </w:hyperlink>
      <w:r w:rsidRPr="006C20F6">
        <w:rPr>
          <w:rFonts w:ascii="Times New Roman" w:eastAsia="Times New Roman" w:hAnsi="Times New Roman" w:cs="Times New Roman"/>
          <w:color w:val="000000" w:themeColor="text1"/>
          <w:lang w:val="en-GB" w:eastAsia="el-GR"/>
        </w:rPr>
        <w:t> concepts relating to adaptation and </w:t>
      </w:r>
      <w:hyperlink r:id="rId62" w:tooltip="Natural selection" w:history="1">
        <w:r w:rsidRPr="006C20F6">
          <w:rPr>
            <w:rFonts w:ascii="Times New Roman" w:eastAsia="Times New Roman" w:hAnsi="Times New Roman" w:cs="Times New Roman"/>
            <w:color w:val="000000" w:themeColor="text1"/>
            <w:lang w:val="en-GB" w:eastAsia="el-GR"/>
          </w:rPr>
          <w:t>natural selection</w:t>
        </w:r>
      </w:hyperlink>
      <w:r w:rsidRPr="006C20F6">
        <w:rPr>
          <w:rFonts w:ascii="Times New Roman" w:eastAsia="Times New Roman" w:hAnsi="Times New Roman" w:cs="Times New Roman"/>
          <w:color w:val="000000" w:themeColor="text1"/>
          <w:lang w:val="en-GB" w:eastAsia="el-GR"/>
        </w:rPr>
        <w:t> became the cornerstones of modern </w:t>
      </w:r>
      <w:hyperlink r:id="rId63" w:tooltip="Theoretical ecology" w:history="1">
        <w:r w:rsidRPr="006C20F6">
          <w:rPr>
            <w:rFonts w:ascii="Times New Roman" w:eastAsia="Times New Roman" w:hAnsi="Times New Roman" w:cs="Times New Roman"/>
            <w:color w:val="000000" w:themeColor="text1"/>
            <w:lang w:val="en-GB" w:eastAsia="el-GR"/>
          </w:rPr>
          <w:t>ecological theory</w:t>
        </w:r>
      </w:hyperlink>
      <w:r w:rsidR="006C20F6">
        <w:rPr>
          <w:rFonts w:ascii="Times New Roman" w:eastAsia="Times New Roman" w:hAnsi="Times New Roman" w:cs="Times New Roman"/>
          <w:color w:val="000000" w:themeColor="text1"/>
          <w:lang w:val="en-GB" w:eastAsia="el-GR"/>
        </w:rPr>
        <w:t>.</w:t>
      </w:r>
    </w:p>
    <w:p w:rsidR="009B60B1" w:rsidRPr="00D60A83" w:rsidRDefault="00277442" w:rsidP="007848DA">
      <w:pPr>
        <w:shd w:val="clear" w:color="auto" w:fill="FFFFFF"/>
        <w:spacing w:after="380"/>
        <w:ind w:firstLine="709"/>
        <w:rPr>
          <w:rStyle w:val="a9"/>
          <w:rFonts w:ascii="Arial" w:hAnsi="Arial" w:cs="Arial"/>
          <w:b w:val="0"/>
          <w:bCs w:val="0"/>
          <w:i w:val="0"/>
          <w:iCs w:val="0"/>
          <w:color w:val="FF0000"/>
          <w:sz w:val="34"/>
          <w:szCs w:val="34"/>
          <w:lang w:val="en-GB"/>
        </w:rPr>
      </w:pPr>
      <w:r w:rsidRPr="00D60A83">
        <w:rPr>
          <w:rStyle w:val="a9"/>
          <w:rFonts w:ascii="Arial" w:hAnsi="Arial" w:cs="Arial"/>
          <w:b w:val="0"/>
          <w:bCs w:val="0"/>
          <w:i w:val="0"/>
          <w:iCs w:val="0"/>
          <w:color w:val="FF0000"/>
          <w:sz w:val="34"/>
          <w:szCs w:val="34"/>
          <w:lang w:val="en-GB"/>
        </w:rPr>
        <w:lastRenderedPageBreak/>
        <w:t>Behavioural ecology</w:t>
      </w:r>
    </w:p>
    <w:p w:rsidR="00277442" w:rsidRPr="006C20F6" w:rsidRDefault="00277442" w:rsidP="006C20F6">
      <w:pPr>
        <w:shd w:val="clear" w:color="auto" w:fill="FFFFFF"/>
        <w:ind w:firstLine="709"/>
        <w:outlineLvl w:val="2"/>
        <w:rPr>
          <w:rFonts w:ascii="Times New Roman" w:eastAsia="Times New Roman" w:hAnsi="Times New Roman" w:cs="Times New Roman"/>
          <w:b/>
          <w:bCs/>
          <w:color w:val="FF0000"/>
          <w:lang w:val="en-GB" w:eastAsia="el-GR"/>
        </w:rPr>
      </w:pPr>
      <w:r w:rsidRPr="006C20F6">
        <w:rPr>
          <w:rFonts w:ascii="Times New Roman" w:eastAsia="Times New Roman" w:hAnsi="Times New Roman" w:cs="Times New Roman"/>
          <w:color w:val="000000" w:themeColor="text1"/>
          <w:lang w:val="en-GB" w:eastAsia="el-GR"/>
        </w:rPr>
        <w:t>All organisms can exhibit behaviours. Even plants express complex behaviour, including memory and communication.</w:t>
      </w:r>
      <w:r w:rsidR="008F328A" w:rsidRPr="006C20F6">
        <w:rPr>
          <w:rFonts w:ascii="Times New Roman" w:eastAsia="Times New Roman" w:hAnsi="Times New Roman" w:cs="Times New Roman"/>
          <w:color w:val="000000" w:themeColor="text1"/>
          <w:lang w:val="en-GB" w:eastAsia="el-GR"/>
        </w:rPr>
        <w:t xml:space="preserve"> </w:t>
      </w:r>
      <w:r w:rsidRPr="006C20F6">
        <w:rPr>
          <w:rFonts w:ascii="Times New Roman" w:eastAsia="Times New Roman" w:hAnsi="Times New Roman" w:cs="Times New Roman"/>
          <w:color w:val="000000" w:themeColor="text1"/>
          <w:lang w:val="en-GB" w:eastAsia="el-GR"/>
        </w:rPr>
        <w:t xml:space="preserve">Behavioural ecology is the study of an organism's behaviour in its environment and its ecological and evolutionary implications. </w:t>
      </w:r>
      <w:proofErr w:type="spellStart"/>
      <w:r w:rsidRPr="006C20F6">
        <w:rPr>
          <w:rFonts w:ascii="Times New Roman" w:eastAsia="Times New Roman" w:hAnsi="Times New Roman" w:cs="Times New Roman"/>
          <w:color w:val="000000" w:themeColor="text1"/>
          <w:lang w:val="en-GB" w:eastAsia="el-GR"/>
        </w:rPr>
        <w:t>Ethology</w:t>
      </w:r>
      <w:proofErr w:type="spellEnd"/>
      <w:r w:rsidRPr="006C20F6">
        <w:rPr>
          <w:rFonts w:ascii="Times New Roman" w:eastAsia="Times New Roman" w:hAnsi="Times New Roman" w:cs="Times New Roman"/>
          <w:color w:val="000000" w:themeColor="text1"/>
          <w:lang w:val="en-GB" w:eastAsia="el-GR"/>
        </w:rPr>
        <w:t xml:space="preserve"> is the study of observable movement or behaviour in animals. This could include investigations of motile </w:t>
      </w:r>
      <w:hyperlink r:id="rId64" w:tooltip="Sperm" w:history="1">
        <w:r w:rsidRPr="006C20F6">
          <w:rPr>
            <w:rFonts w:ascii="Times New Roman" w:eastAsia="Times New Roman" w:hAnsi="Times New Roman" w:cs="Times New Roman"/>
            <w:color w:val="000000" w:themeColor="text1"/>
            <w:lang w:val="en-GB" w:eastAsia="el-GR"/>
          </w:rPr>
          <w:t>sperm</w:t>
        </w:r>
      </w:hyperlink>
      <w:r w:rsidRPr="006C20F6">
        <w:rPr>
          <w:rFonts w:ascii="Times New Roman" w:eastAsia="Times New Roman" w:hAnsi="Times New Roman" w:cs="Times New Roman"/>
          <w:color w:val="000000" w:themeColor="text1"/>
          <w:lang w:val="en-GB" w:eastAsia="el-GR"/>
        </w:rPr>
        <w:t> of plants, mobile </w:t>
      </w:r>
      <w:hyperlink r:id="rId65" w:tooltip="Phytoplankton" w:history="1">
        <w:r w:rsidRPr="006C20F6">
          <w:rPr>
            <w:rFonts w:ascii="Times New Roman" w:eastAsia="Times New Roman" w:hAnsi="Times New Roman" w:cs="Times New Roman"/>
            <w:color w:val="000000" w:themeColor="text1"/>
            <w:lang w:val="en-GB" w:eastAsia="el-GR"/>
          </w:rPr>
          <w:t>phytoplankton</w:t>
        </w:r>
      </w:hyperlink>
      <w:r w:rsidRPr="006C20F6">
        <w:rPr>
          <w:rFonts w:ascii="Times New Roman" w:eastAsia="Times New Roman" w:hAnsi="Times New Roman" w:cs="Times New Roman"/>
          <w:color w:val="000000" w:themeColor="text1"/>
          <w:lang w:val="en-GB" w:eastAsia="el-GR"/>
        </w:rPr>
        <w:t>, </w:t>
      </w:r>
      <w:hyperlink r:id="rId66" w:tooltip="Zooplankton" w:history="1">
        <w:r w:rsidRPr="006C20F6">
          <w:rPr>
            <w:rFonts w:ascii="Times New Roman" w:eastAsia="Times New Roman" w:hAnsi="Times New Roman" w:cs="Times New Roman"/>
            <w:color w:val="000000" w:themeColor="text1"/>
            <w:lang w:val="en-GB" w:eastAsia="el-GR"/>
          </w:rPr>
          <w:t>zooplankton</w:t>
        </w:r>
      </w:hyperlink>
      <w:r w:rsidRPr="006C20F6">
        <w:rPr>
          <w:rFonts w:ascii="Times New Roman" w:eastAsia="Times New Roman" w:hAnsi="Times New Roman" w:cs="Times New Roman"/>
          <w:color w:val="000000" w:themeColor="text1"/>
          <w:lang w:val="en-GB" w:eastAsia="el-GR"/>
        </w:rPr>
        <w:t> swimming toward the female egg, the cultivation of fungi by </w:t>
      </w:r>
      <w:hyperlink r:id="rId67" w:tooltip="Weevils" w:history="1">
        <w:r w:rsidRPr="006C20F6">
          <w:rPr>
            <w:rFonts w:ascii="Times New Roman" w:eastAsia="Times New Roman" w:hAnsi="Times New Roman" w:cs="Times New Roman"/>
            <w:color w:val="000000" w:themeColor="text1"/>
            <w:lang w:val="en-GB" w:eastAsia="el-GR"/>
          </w:rPr>
          <w:t>weevils</w:t>
        </w:r>
      </w:hyperlink>
      <w:r w:rsidRPr="006C20F6">
        <w:rPr>
          <w:rFonts w:ascii="Times New Roman" w:eastAsia="Times New Roman" w:hAnsi="Times New Roman" w:cs="Times New Roman"/>
          <w:color w:val="000000" w:themeColor="text1"/>
          <w:lang w:val="en-GB" w:eastAsia="el-GR"/>
        </w:rPr>
        <w:t>, the mating dance of a </w:t>
      </w:r>
      <w:hyperlink r:id="rId68" w:tooltip="Salamander" w:history="1">
        <w:r w:rsidRPr="006C20F6">
          <w:rPr>
            <w:rFonts w:ascii="Times New Roman" w:eastAsia="Times New Roman" w:hAnsi="Times New Roman" w:cs="Times New Roman"/>
            <w:color w:val="000000" w:themeColor="text1"/>
            <w:lang w:val="en-GB" w:eastAsia="el-GR"/>
          </w:rPr>
          <w:t>salamander</w:t>
        </w:r>
      </w:hyperlink>
      <w:r w:rsidRPr="006C20F6">
        <w:rPr>
          <w:rFonts w:ascii="Times New Roman" w:eastAsia="Times New Roman" w:hAnsi="Times New Roman" w:cs="Times New Roman"/>
          <w:color w:val="000000" w:themeColor="text1"/>
          <w:lang w:val="en-GB" w:eastAsia="el-GR"/>
        </w:rPr>
        <w:t>, or social gatherings of </w:t>
      </w:r>
      <w:hyperlink r:id="rId69" w:tooltip="Amoeba" w:history="1">
        <w:r w:rsidRPr="006C20F6">
          <w:rPr>
            <w:rFonts w:ascii="Times New Roman" w:eastAsia="Times New Roman" w:hAnsi="Times New Roman" w:cs="Times New Roman"/>
            <w:color w:val="000000" w:themeColor="text1"/>
            <w:lang w:val="en-GB" w:eastAsia="el-GR"/>
          </w:rPr>
          <w:t>amoeba</w:t>
        </w:r>
      </w:hyperlink>
      <w:r w:rsidRPr="006C20F6">
        <w:rPr>
          <w:rFonts w:ascii="Times New Roman" w:eastAsia="Times New Roman" w:hAnsi="Times New Roman" w:cs="Times New Roman"/>
          <w:color w:val="000000" w:themeColor="text1"/>
          <w:lang w:val="en-GB" w:eastAsia="el-GR"/>
        </w:rPr>
        <w:t>.</w:t>
      </w:r>
      <w:r w:rsidR="008F328A" w:rsidRPr="006C20F6">
        <w:rPr>
          <w:rFonts w:ascii="Times New Roman" w:eastAsia="Times New Roman" w:hAnsi="Times New Roman" w:cs="Times New Roman"/>
          <w:color w:val="000000" w:themeColor="text1"/>
          <w:lang w:val="en-GB" w:eastAsia="el-GR"/>
        </w:rPr>
        <w:t xml:space="preserve"> </w:t>
      </w:r>
    </w:p>
    <w:p w:rsidR="00277442" w:rsidRPr="006C20F6" w:rsidRDefault="00277442" w:rsidP="006C20F6">
      <w:pPr>
        <w:shd w:val="clear" w:color="auto" w:fill="FFFFFF"/>
        <w:ind w:firstLine="709"/>
        <w:rPr>
          <w:rFonts w:ascii="Times New Roman" w:eastAsia="Times New Roman" w:hAnsi="Times New Roman" w:cs="Times New Roman"/>
          <w:color w:val="000000" w:themeColor="text1"/>
          <w:lang w:val="en-GB" w:eastAsia="el-GR"/>
        </w:rPr>
      </w:pPr>
      <w:r w:rsidRPr="006C20F6">
        <w:rPr>
          <w:rFonts w:ascii="Times New Roman" w:eastAsia="Times New Roman" w:hAnsi="Times New Roman" w:cs="Times New Roman"/>
          <w:color w:val="000000" w:themeColor="text1"/>
          <w:lang w:val="en-GB" w:eastAsia="el-GR"/>
        </w:rPr>
        <w:t xml:space="preserve">Adaptation is the central unifying concept in behavioural ecology. Behaviours can be recorded as traits and inherited in much the same way that eye and hair colour can. Behaviours can evolve by means of natural selection as adaptive traits conferring </w:t>
      </w:r>
      <w:proofErr w:type="gramStart"/>
      <w:r w:rsidRPr="006C20F6">
        <w:rPr>
          <w:rFonts w:ascii="Times New Roman" w:eastAsia="Times New Roman" w:hAnsi="Times New Roman" w:cs="Times New Roman"/>
          <w:color w:val="000000" w:themeColor="text1"/>
          <w:lang w:val="en-GB" w:eastAsia="el-GR"/>
        </w:rPr>
        <w:t>functional utilities that increases</w:t>
      </w:r>
      <w:proofErr w:type="gramEnd"/>
      <w:r w:rsidRPr="006C20F6">
        <w:rPr>
          <w:rFonts w:ascii="Times New Roman" w:eastAsia="Times New Roman" w:hAnsi="Times New Roman" w:cs="Times New Roman"/>
          <w:color w:val="000000" w:themeColor="text1"/>
          <w:lang w:val="en-GB" w:eastAsia="el-GR"/>
        </w:rPr>
        <w:t xml:space="preserve"> reproductive fitness.</w:t>
      </w:r>
      <w:r w:rsidR="008F328A" w:rsidRPr="006C20F6">
        <w:rPr>
          <w:rFonts w:ascii="Times New Roman" w:eastAsia="Times New Roman" w:hAnsi="Times New Roman" w:cs="Times New Roman"/>
          <w:color w:val="000000" w:themeColor="text1"/>
          <w:lang w:val="en-GB" w:eastAsia="el-GR"/>
        </w:rPr>
        <w:t xml:space="preserve"> </w:t>
      </w:r>
    </w:p>
    <w:p w:rsidR="00277442" w:rsidRPr="006C20F6" w:rsidRDefault="00277442" w:rsidP="006C20F6">
      <w:pPr>
        <w:shd w:val="clear" w:color="auto" w:fill="FFFFFF"/>
        <w:ind w:firstLine="709"/>
        <w:rPr>
          <w:rFonts w:ascii="Times New Roman" w:eastAsia="Times New Roman" w:hAnsi="Times New Roman" w:cs="Times New Roman"/>
          <w:color w:val="000000" w:themeColor="text1"/>
          <w:lang w:val="en-GB" w:eastAsia="el-GR"/>
        </w:rPr>
      </w:pPr>
      <w:r w:rsidRPr="006C20F6">
        <w:rPr>
          <w:rFonts w:ascii="Times New Roman" w:eastAsia="Times New Roman" w:hAnsi="Times New Roman" w:cs="Times New Roman"/>
          <w:color w:val="000000" w:themeColor="text1"/>
          <w:lang w:val="en-GB" w:eastAsia="el-GR"/>
        </w:rPr>
        <w:t>Predator-prey interactions are an introductory concept into food-web studies as well as behavioural ecology. Prey species can exhibit different kinds of behavioural adaptations to predators, such as avoid, flee, or defend. Many prey species are faced with multiple predators that differ in the degree of danger posed. To be adapted to their environment and face predatory threats, organisms must balance their energy budgets as they invest in different aspects of their life history, such as growth, feeding, mating, socializing, or modifying their habitat. Hypotheses posited in behavioural ecology are generally based on adaptive principles of conservation, optimization, or efficiency.</w:t>
      </w:r>
      <w:r w:rsidR="008F328A" w:rsidRPr="006C20F6">
        <w:rPr>
          <w:rFonts w:ascii="Times New Roman" w:eastAsia="Times New Roman" w:hAnsi="Times New Roman" w:cs="Times New Roman"/>
          <w:color w:val="000000" w:themeColor="text1"/>
          <w:lang w:val="en-GB" w:eastAsia="el-GR"/>
        </w:rPr>
        <w:t xml:space="preserve"> </w:t>
      </w:r>
      <w:r w:rsidRPr="006C20F6">
        <w:rPr>
          <w:rFonts w:ascii="Times New Roman" w:eastAsia="Times New Roman" w:hAnsi="Times New Roman" w:cs="Times New Roman"/>
          <w:color w:val="000000" w:themeColor="text1"/>
          <w:lang w:val="en-GB" w:eastAsia="el-GR"/>
        </w:rPr>
        <w:t>For example, "[t]he threat-sensitive predator avoidance hypothesis predicts that prey should assess the degree of threat posed by different predators and match their behaviour according to current levels of risk"</w:t>
      </w:r>
      <w:r w:rsidR="008F328A" w:rsidRPr="006C20F6">
        <w:rPr>
          <w:rFonts w:ascii="Times New Roman" w:eastAsia="Times New Roman" w:hAnsi="Times New Roman" w:cs="Times New Roman"/>
          <w:color w:val="000000" w:themeColor="text1"/>
          <w:vertAlign w:val="superscript"/>
          <w:lang w:val="en-GB" w:eastAsia="el-GR"/>
        </w:rPr>
        <w:t xml:space="preserve"> </w:t>
      </w:r>
      <w:r w:rsidRPr="006C20F6">
        <w:rPr>
          <w:rFonts w:ascii="Times New Roman" w:eastAsia="Times New Roman" w:hAnsi="Times New Roman" w:cs="Times New Roman"/>
          <w:color w:val="000000" w:themeColor="text1"/>
          <w:lang w:val="en-GB" w:eastAsia="el-GR"/>
        </w:rPr>
        <w:t>or "[t]he optimal </w:t>
      </w:r>
      <w:hyperlink r:id="rId70" w:tooltip="Escape distance" w:history="1">
        <w:r w:rsidRPr="006C20F6">
          <w:rPr>
            <w:rFonts w:ascii="Times New Roman" w:eastAsia="Times New Roman" w:hAnsi="Times New Roman" w:cs="Times New Roman"/>
            <w:color w:val="000000" w:themeColor="text1"/>
            <w:lang w:val="en-GB" w:eastAsia="el-GR"/>
          </w:rPr>
          <w:t>flight initiation distance</w:t>
        </w:r>
      </w:hyperlink>
      <w:r w:rsidRPr="006C20F6">
        <w:rPr>
          <w:rFonts w:ascii="Times New Roman" w:eastAsia="Times New Roman" w:hAnsi="Times New Roman" w:cs="Times New Roman"/>
          <w:color w:val="000000" w:themeColor="text1"/>
          <w:lang w:val="en-GB" w:eastAsia="el-GR"/>
        </w:rPr>
        <w:t xml:space="preserve"> occurs where expected </w:t>
      </w:r>
      <w:proofErr w:type="spellStart"/>
      <w:r w:rsidRPr="006C20F6">
        <w:rPr>
          <w:rFonts w:ascii="Times New Roman" w:eastAsia="Times New Roman" w:hAnsi="Times New Roman" w:cs="Times New Roman"/>
          <w:color w:val="000000" w:themeColor="text1"/>
          <w:lang w:val="en-GB" w:eastAsia="el-GR"/>
        </w:rPr>
        <w:t>postencounter</w:t>
      </w:r>
      <w:proofErr w:type="spellEnd"/>
      <w:r w:rsidRPr="006C20F6">
        <w:rPr>
          <w:rFonts w:ascii="Times New Roman" w:eastAsia="Times New Roman" w:hAnsi="Times New Roman" w:cs="Times New Roman"/>
          <w:color w:val="000000" w:themeColor="text1"/>
          <w:lang w:val="en-GB" w:eastAsia="el-GR"/>
        </w:rPr>
        <w:t xml:space="preserve"> fitness is maximized, which depends on the prey's initial fitness, benefits obtainable by not fleeing, energetic escape costs, and expected fitness loss due to predation risk."</w:t>
      </w:r>
      <w:r w:rsidR="008F328A" w:rsidRPr="006C20F6">
        <w:rPr>
          <w:rFonts w:ascii="Times New Roman" w:eastAsia="Times New Roman" w:hAnsi="Times New Roman" w:cs="Times New Roman"/>
          <w:color w:val="000000" w:themeColor="text1"/>
          <w:lang w:val="en-GB" w:eastAsia="el-GR"/>
        </w:rPr>
        <w:t xml:space="preserve"> </w:t>
      </w:r>
    </w:p>
    <w:p w:rsidR="00877E42" w:rsidRDefault="00277442" w:rsidP="00877E42">
      <w:pPr>
        <w:shd w:val="clear" w:color="auto" w:fill="FFFFFF"/>
        <w:ind w:firstLine="709"/>
        <w:rPr>
          <w:rFonts w:ascii="Times New Roman" w:eastAsia="Times New Roman" w:hAnsi="Times New Roman" w:cs="Times New Roman"/>
          <w:color w:val="000000" w:themeColor="text1"/>
          <w:lang w:val="en-GB" w:eastAsia="el-GR"/>
        </w:rPr>
        <w:sectPr w:rsidR="00877E42" w:rsidSect="00877E42">
          <w:headerReference w:type="default" r:id="rId71"/>
          <w:footerReference w:type="default" r:id="rId72"/>
          <w:pgSz w:w="11906" w:h="16838"/>
          <w:pgMar w:top="1418" w:right="1418" w:bottom="1418" w:left="1418" w:header="709" w:footer="709" w:gutter="0"/>
          <w:cols w:space="708"/>
          <w:docGrid w:linePitch="360"/>
        </w:sectPr>
      </w:pPr>
      <w:r w:rsidRPr="006C20F6">
        <w:rPr>
          <w:rFonts w:ascii="Times New Roman" w:eastAsia="Times New Roman" w:hAnsi="Times New Roman" w:cs="Times New Roman"/>
          <w:color w:val="000000" w:themeColor="text1"/>
          <w:lang w:val="en-GB" w:eastAsia="el-GR"/>
        </w:rPr>
        <w:t>Elaborate sexual </w:t>
      </w:r>
      <w:hyperlink r:id="rId73" w:tooltip="Display (zoology)" w:history="1">
        <w:r w:rsidRPr="006C20F6">
          <w:rPr>
            <w:rFonts w:ascii="Times New Roman" w:eastAsia="Times New Roman" w:hAnsi="Times New Roman" w:cs="Times New Roman"/>
            <w:color w:val="000000" w:themeColor="text1"/>
            <w:lang w:val="en-GB" w:eastAsia="el-GR"/>
          </w:rPr>
          <w:t>displays</w:t>
        </w:r>
      </w:hyperlink>
      <w:r w:rsidRPr="006C20F6">
        <w:rPr>
          <w:rFonts w:ascii="Times New Roman" w:eastAsia="Times New Roman" w:hAnsi="Times New Roman" w:cs="Times New Roman"/>
          <w:color w:val="000000" w:themeColor="text1"/>
          <w:lang w:val="en-GB" w:eastAsia="el-GR"/>
        </w:rPr>
        <w:t> and posturing are encountered in the behavioural ecology of animals. The </w:t>
      </w:r>
      <w:hyperlink r:id="rId74" w:tooltip="Birds-of-paradise" w:history="1">
        <w:r w:rsidRPr="006C20F6">
          <w:rPr>
            <w:rFonts w:ascii="Times New Roman" w:eastAsia="Times New Roman" w:hAnsi="Times New Roman" w:cs="Times New Roman"/>
            <w:color w:val="000000" w:themeColor="text1"/>
            <w:lang w:val="en-GB" w:eastAsia="el-GR"/>
          </w:rPr>
          <w:t>birds-of-paradise</w:t>
        </w:r>
      </w:hyperlink>
      <w:r w:rsidRPr="006C20F6">
        <w:rPr>
          <w:rFonts w:ascii="Times New Roman" w:eastAsia="Times New Roman" w:hAnsi="Times New Roman" w:cs="Times New Roman"/>
          <w:color w:val="000000" w:themeColor="text1"/>
          <w:lang w:val="en-GB" w:eastAsia="el-GR"/>
        </w:rPr>
        <w:t>, for example, sing and display elaborate ornaments during </w:t>
      </w:r>
      <w:hyperlink r:id="rId75" w:tooltip="Courtship" w:history="1">
        <w:r w:rsidRPr="006C20F6">
          <w:rPr>
            <w:rFonts w:ascii="Times New Roman" w:eastAsia="Times New Roman" w:hAnsi="Times New Roman" w:cs="Times New Roman"/>
            <w:color w:val="000000" w:themeColor="text1"/>
            <w:lang w:val="en-GB" w:eastAsia="el-GR"/>
          </w:rPr>
          <w:t>courtship</w:t>
        </w:r>
      </w:hyperlink>
      <w:r w:rsidRPr="006C20F6">
        <w:rPr>
          <w:rFonts w:ascii="Times New Roman" w:eastAsia="Times New Roman" w:hAnsi="Times New Roman" w:cs="Times New Roman"/>
          <w:color w:val="000000" w:themeColor="text1"/>
          <w:lang w:val="en-GB" w:eastAsia="el-GR"/>
        </w:rPr>
        <w:t>. These displays serve a dual purpose of signalling healthy or well-adapted individuals and desirable genes. The displays are driven by </w:t>
      </w:r>
      <w:hyperlink r:id="rId76" w:tooltip="Sexual selection" w:history="1">
        <w:r w:rsidRPr="006C20F6">
          <w:rPr>
            <w:rFonts w:ascii="Times New Roman" w:eastAsia="Times New Roman" w:hAnsi="Times New Roman" w:cs="Times New Roman"/>
            <w:color w:val="000000" w:themeColor="text1"/>
            <w:lang w:val="en-GB" w:eastAsia="el-GR"/>
          </w:rPr>
          <w:t>sexual selection</w:t>
        </w:r>
      </w:hyperlink>
      <w:r w:rsidRPr="006C20F6">
        <w:rPr>
          <w:rFonts w:ascii="Times New Roman" w:eastAsia="Times New Roman" w:hAnsi="Times New Roman" w:cs="Times New Roman"/>
          <w:color w:val="000000" w:themeColor="text1"/>
          <w:lang w:val="en-GB" w:eastAsia="el-GR"/>
        </w:rPr>
        <w:t> as an advertisement of quality of traits among </w:t>
      </w:r>
      <w:hyperlink r:id="rId77" w:tooltip="Suitors" w:history="1">
        <w:r w:rsidRPr="006C20F6">
          <w:rPr>
            <w:rFonts w:ascii="Times New Roman" w:eastAsia="Times New Roman" w:hAnsi="Times New Roman" w:cs="Times New Roman"/>
            <w:color w:val="000000" w:themeColor="text1"/>
            <w:lang w:val="en-GB" w:eastAsia="el-GR"/>
          </w:rPr>
          <w:t>suitors</w:t>
        </w:r>
      </w:hyperlink>
      <w:r w:rsidRPr="006C20F6">
        <w:rPr>
          <w:rFonts w:ascii="Times New Roman" w:eastAsia="Times New Roman" w:hAnsi="Times New Roman" w:cs="Times New Roman"/>
          <w:color w:val="000000" w:themeColor="text1"/>
          <w:lang w:val="en-GB" w:eastAsia="el-GR"/>
        </w:rPr>
        <w:t>.</w:t>
      </w:r>
      <w:r w:rsidR="008F328A" w:rsidRPr="006C20F6">
        <w:rPr>
          <w:rFonts w:ascii="Times New Roman" w:eastAsia="Times New Roman" w:hAnsi="Times New Roman" w:cs="Times New Roman"/>
          <w:color w:val="000000" w:themeColor="text1"/>
          <w:lang w:val="en-GB" w:eastAsia="el-GR"/>
        </w:rPr>
        <w:t xml:space="preserve"> </w:t>
      </w:r>
    </w:p>
    <w:p w:rsidR="008F328A" w:rsidRPr="008D63B9" w:rsidRDefault="008F328A" w:rsidP="007848DA">
      <w:pPr>
        <w:shd w:val="clear" w:color="auto" w:fill="FFFFFF"/>
        <w:spacing w:after="380"/>
        <w:ind w:firstLine="709"/>
        <w:rPr>
          <w:rStyle w:val="a9"/>
          <w:rFonts w:ascii="Arial" w:hAnsi="Arial" w:cs="Arial"/>
          <w:b w:val="0"/>
          <w:bCs w:val="0"/>
          <w:i w:val="0"/>
          <w:iCs w:val="0"/>
          <w:color w:val="FF0000"/>
          <w:sz w:val="34"/>
          <w:szCs w:val="34"/>
        </w:rPr>
      </w:pPr>
      <w:proofErr w:type="spellStart"/>
      <w:r w:rsidRPr="008D63B9">
        <w:rPr>
          <w:rStyle w:val="a9"/>
          <w:rFonts w:ascii="Arial" w:hAnsi="Arial" w:cs="Arial"/>
          <w:b w:val="0"/>
          <w:bCs w:val="0"/>
          <w:i w:val="0"/>
          <w:iCs w:val="0"/>
          <w:color w:val="FF0000"/>
          <w:sz w:val="34"/>
          <w:szCs w:val="34"/>
        </w:rPr>
        <w:lastRenderedPageBreak/>
        <w:t>Molecular</w:t>
      </w:r>
      <w:proofErr w:type="spellEnd"/>
      <w:r w:rsidRPr="008D63B9">
        <w:rPr>
          <w:rStyle w:val="a9"/>
          <w:rFonts w:ascii="Arial" w:hAnsi="Arial" w:cs="Arial"/>
          <w:b w:val="0"/>
          <w:bCs w:val="0"/>
          <w:i w:val="0"/>
          <w:iCs w:val="0"/>
          <w:color w:val="FF0000"/>
          <w:sz w:val="34"/>
          <w:szCs w:val="34"/>
        </w:rPr>
        <w:t xml:space="preserve"> </w:t>
      </w:r>
      <w:proofErr w:type="spellStart"/>
      <w:r w:rsidRPr="008D63B9">
        <w:rPr>
          <w:rStyle w:val="a9"/>
          <w:rFonts w:ascii="Arial" w:hAnsi="Arial" w:cs="Arial"/>
          <w:b w:val="0"/>
          <w:bCs w:val="0"/>
          <w:i w:val="0"/>
          <w:iCs w:val="0"/>
          <w:color w:val="FF0000"/>
          <w:sz w:val="34"/>
          <w:szCs w:val="34"/>
        </w:rPr>
        <w:t>ecology</w:t>
      </w:r>
      <w:proofErr w:type="spellEnd"/>
      <w:r w:rsidRPr="008D63B9">
        <w:rPr>
          <w:rStyle w:val="a9"/>
          <w:rFonts w:ascii="Arial" w:hAnsi="Arial" w:cs="Arial"/>
          <w:b w:val="0"/>
          <w:bCs w:val="0"/>
          <w:i w:val="0"/>
          <w:iCs w:val="0"/>
          <w:color w:val="FF0000"/>
          <w:sz w:val="34"/>
          <w:szCs w:val="34"/>
        </w:rPr>
        <w:t xml:space="preserve">  </w:t>
      </w:r>
    </w:p>
    <w:p w:rsidR="00667379" w:rsidRDefault="008F328A" w:rsidP="00667379">
      <w:pPr>
        <w:shd w:val="clear" w:color="auto" w:fill="FFFFFF"/>
        <w:ind w:firstLine="709"/>
        <w:rPr>
          <w:rFonts w:ascii="Times New Roman" w:eastAsia="Times New Roman" w:hAnsi="Times New Roman" w:cs="Times New Roman"/>
          <w:color w:val="000000" w:themeColor="text1"/>
          <w:lang w:val="en-GB" w:eastAsia="el-GR"/>
        </w:rPr>
      </w:pPr>
      <w:r w:rsidRPr="008F328A">
        <w:rPr>
          <w:rFonts w:ascii="Times New Roman" w:eastAsia="Times New Roman" w:hAnsi="Times New Roman" w:cs="Times New Roman"/>
          <w:color w:val="000000" w:themeColor="text1"/>
          <w:lang w:val="en-GB" w:eastAsia="el-GR"/>
        </w:rPr>
        <w:t>The important relationship between ecology and genetic inheritance predates modern techniques for molecular analysis. Molecular ecological research became more feasible with the development of rapid and accessible genetic technologies, such as the </w:t>
      </w:r>
      <w:hyperlink r:id="rId78" w:tooltip="Polymerase chain reaction" w:history="1">
        <w:r w:rsidRPr="006C20F6">
          <w:rPr>
            <w:rFonts w:ascii="Times New Roman" w:eastAsia="Times New Roman" w:hAnsi="Times New Roman" w:cs="Times New Roman"/>
            <w:color w:val="000000" w:themeColor="text1"/>
            <w:lang w:val="en-GB" w:eastAsia="el-GR"/>
          </w:rPr>
          <w:t>polymerase chain reaction (PCR)</w:t>
        </w:r>
      </w:hyperlink>
      <w:r w:rsidRPr="008F328A">
        <w:rPr>
          <w:rFonts w:ascii="Times New Roman" w:eastAsia="Times New Roman" w:hAnsi="Times New Roman" w:cs="Times New Roman"/>
          <w:color w:val="000000" w:themeColor="text1"/>
          <w:lang w:val="en-GB" w:eastAsia="el-GR"/>
        </w:rPr>
        <w:t>. The rise of molecular technologies and influx of research questions into this new ecological field resulted in the publication </w:t>
      </w:r>
      <w:hyperlink r:id="rId79" w:tooltip="Molecular Ecology" w:history="1">
        <w:r w:rsidRPr="006C20F6">
          <w:rPr>
            <w:rFonts w:ascii="Times New Roman" w:eastAsia="Times New Roman" w:hAnsi="Times New Roman" w:cs="Times New Roman"/>
            <w:color w:val="000000" w:themeColor="text1"/>
            <w:lang w:val="en-GB" w:eastAsia="el-GR"/>
          </w:rPr>
          <w:t>Molecular Ecology</w:t>
        </w:r>
      </w:hyperlink>
      <w:r w:rsidRPr="008F328A">
        <w:rPr>
          <w:rFonts w:ascii="Times New Roman" w:eastAsia="Times New Roman" w:hAnsi="Times New Roman" w:cs="Times New Roman"/>
          <w:color w:val="000000" w:themeColor="text1"/>
          <w:lang w:val="en-GB" w:eastAsia="el-GR"/>
        </w:rPr>
        <w:t> in 1992.</w:t>
      </w:r>
      <w:r w:rsidRPr="006C20F6">
        <w:rPr>
          <w:rFonts w:ascii="Times New Roman" w:eastAsia="Times New Roman" w:hAnsi="Times New Roman" w:cs="Times New Roman"/>
          <w:color w:val="000000" w:themeColor="text1"/>
          <w:lang w:val="en-GB" w:eastAsia="el-GR"/>
        </w:rPr>
        <w:t xml:space="preserve"> </w:t>
      </w:r>
      <w:hyperlink r:id="rId80" w:tooltip="Molecular ecology" w:history="1">
        <w:r w:rsidRPr="006C20F6">
          <w:rPr>
            <w:rFonts w:ascii="Times New Roman" w:eastAsia="Times New Roman" w:hAnsi="Times New Roman" w:cs="Times New Roman"/>
            <w:color w:val="000000" w:themeColor="text1"/>
            <w:lang w:val="en-GB" w:eastAsia="el-GR"/>
          </w:rPr>
          <w:t>Molecular ecology</w:t>
        </w:r>
      </w:hyperlink>
      <w:r w:rsidRPr="008F328A">
        <w:rPr>
          <w:rFonts w:ascii="Times New Roman" w:eastAsia="Times New Roman" w:hAnsi="Times New Roman" w:cs="Times New Roman"/>
          <w:color w:val="000000" w:themeColor="text1"/>
          <w:lang w:val="en-GB" w:eastAsia="el-GR"/>
        </w:rPr>
        <w:t> uses various analytical techniques to study genes in an evolutionary and ecological context. In 1994, </w:t>
      </w:r>
      <w:hyperlink r:id="rId81" w:tooltip="John Avise" w:history="1">
        <w:r w:rsidRPr="006C20F6">
          <w:rPr>
            <w:rFonts w:ascii="Times New Roman" w:eastAsia="Times New Roman" w:hAnsi="Times New Roman" w:cs="Times New Roman"/>
            <w:color w:val="000000" w:themeColor="text1"/>
            <w:lang w:val="en-GB" w:eastAsia="el-GR"/>
          </w:rPr>
          <w:t xml:space="preserve">John </w:t>
        </w:r>
        <w:proofErr w:type="spellStart"/>
        <w:r w:rsidRPr="006C20F6">
          <w:rPr>
            <w:rFonts w:ascii="Times New Roman" w:eastAsia="Times New Roman" w:hAnsi="Times New Roman" w:cs="Times New Roman"/>
            <w:color w:val="000000" w:themeColor="text1"/>
            <w:lang w:val="en-GB" w:eastAsia="el-GR"/>
          </w:rPr>
          <w:t>Avise</w:t>
        </w:r>
        <w:proofErr w:type="spellEnd"/>
      </w:hyperlink>
      <w:r w:rsidRPr="008F328A">
        <w:rPr>
          <w:rFonts w:ascii="Times New Roman" w:eastAsia="Times New Roman" w:hAnsi="Times New Roman" w:cs="Times New Roman"/>
          <w:color w:val="000000" w:themeColor="text1"/>
          <w:lang w:val="en-GB" w:eastAsia="el-GR"/>
        </w:rPr>
        <w:t> also played a leading role in this area of science with the publication of his book, Molecular Markers, Natural</w:t>
      </w:r>
      <w:r w:rsidRPr="008F328A">
        <w:rPr>
          <w:rFonts w:ascii="Times New Roman" w:eastAsia="Times New Roman" w:hAnsi="Times New Roman" w:cs="Times New Roman"/>
          <w:i/>
          <w:iCs/>
          <w:color w:val="000000" w:themeColor="text1"/>
          <w:lang w:val="en-GB" w:eastAsia="el-GR"/>
        </w:rPr>
        <w:t xml:space="preserve"> </w:t>
      </w:r>
      <w:r w:rsidRPr="008F328A">
        <w:rPr>
          <w:rFonts w:ascii="Times New Roman" w:eastAsia="Times New Roman" w:hAnsi="Times New Roman" w:cs="Times New Roman"/>
          <w:color w:val="000000" w:themeColor="text1"/>
          <w:lang w:val="en-GB" w:eastAsia="el-GR"/>
        </w:rPr>
        <w:t>History and Evolution. Newer technologies opened a wave of genetic analysis into organisms once difficult to study from an ecological or evolutionary standpoint, such as bacteria, fungi, and </w:t>
      </w:r>
      <w:hyperlink r:id="rId82" w:tooltip="Nematode" w:history="1">
        <w:r w:rsidRPr="006C20F6">
          <w:rPr>
            <w:rFonts w:ascii="Times New Roman" w:eastAsia="Times New Roman" w:hAnsi="Times New Roman" w:cs="Times New Roman"/>
            <w:color w:val="000000" w:themeColor="text1"/>
            <w:lang w:val="en-GB" w:eastAsia="el-GR"/>
          </w:rPr>
          <w:t>nematodes</w:t>
        </w:r>
      </w:hyperlink>
      <w:r w:rsidRPr="008F328A">
        <w:rPr>
          <w:rFonts w:ascii="Times New Roman" w:eastAsia="Times New Roman" w:hAnsi="Times New Roman" w:cs="Times New Roman"/>
          <w:color w:val="000000" w:themeColor="text1"/>
          <w:lang w:val="en-GB" w:eastAsia="el-GR"/>
        </w:rPr>
        <w:t xml:space="preserve">. Molecular ecology engendered a new research paradigm for investigating ecological questions considered otherwise intractable. Molecular investigations revealed previously obscured details in the tiny intricacies of nature and improved resolution into probing questions about behavioural and </w:t>
      </w:r>
      <w:proofErr w:type="spellStart"/>
      <w:r w:rsidRPr="008F328A">
        <w:rPr>
          <w:rFonts w:ascii="Times New Roman" w:eastAsia="Times New Roman" w:hAnsi="Times New Roman" w:cs="Times New Roman"/>
          <w:color w:val="000000" w:themeColor="text1"/>
          <w:lang w:val="en-GB" w:eastAsia="el-GR"/>
        </w:rPr>
        <w:t>biogeographical</w:t>
      </w:r>
      <w:proofErr w:type="spellEnd"/>
      <w:r w:rsidRPr="008F328A">
        <w:rPr>
          <w:rFonts w:ascii="Times New Roman" w:eastAsia="Times New Roman" w:hAnsi="Times New Roman" w:cs="Times New Roman"/>
          <w:color w:val="000000" w:themeColor="text1"/>
          <w:lang w:val="en-GB" w:eastAsia="el-GR"/>
        </w:rPr>
        <w:t xml:space="preserve"> ecology. For example, molecular ecology revealed </w:t>
      </w:r>
      <w:hyperlink r:id="rId83" w:tooltip="Promiscuous" w:history="1">
        <w:r w:rsidRPr="006C20F6">
          <w:rPr>
            <w:rFonts w:ascii="Times New Roman" w:eastAsia="Times New Roman" w:hAnsi="Times New Roman" w:cs="Times New Roman"/>
            <w:color w:val="000000" w:themeColor="text1"/>
            <w:lang w:val="en-GB" w:eastAsia="el-GR"/>
          </w:rPr>
          <w:t>promiscuous</w:t>
        </w:r>
      </w:hyperlink>
      <w:r w:rsidRPr="008F328A">
        <w:rPr>
          <w:rFonts w:ascii="Times New Roman" w:eastAsia="Times New Roman" w:hAnsi="Times New Roman" w:cs="Times New Roman"/>
          <w:color w:val="000000" w:themeColor="text1"/>
          <w:lang w:val="en-GB" w:eastAsia="el-GR"/>
        </w:rPr>
        <w:t> sexual behaviour and multiple male partners in </w:t>
      </w:r>
      <w:hyperlink r:id="rId84" w:tooltip="Tree swallow" w:history="1">
        <w:r w:rsidRPr="006C20F6">
          <w:rPr>
            <w:rFonts w:ascii="Times New Roman" w:eastAsia="Times New Roman" w:hAnsi="Times New Roman" w:cs="Times New Roman"/>
            <w:color w:val="000000" w:themeColor="text1"/>
            <w:lang w:val="en-GB" w:eastAsia="el-GR"/>
          </w:rPr>
          <w:t>tree swallows</w:t>
        </w:r>
      </w:hyperlink>
      <w:r w:rsidRPr="008F328A">
        <w:rPr>
          <w:rFonts w:ascii="Times New Roman" w:eastAsia="Times New Roman" w:hAnsi="Times New Roman" w:cs="Times New Roman"/>
          <w:color w:val="000000" w:themeColor="text1"/>
          <w:lang w:val="en-GB" w:eastAsia="el-GR"/>
        </w:rPr>
        <w:t> previously thought to be socially </w:t>
      </w:r>
      <w:hyperlink r:id="rId85" w:tooltip="Monogamous" w:history="1">
        <w:r w:rsidRPr="006C20F6">
          <w:rPr>
            <w:rFonts w:ascii="Times New Roman" w:eastAsia="Times New Roman" w:hAnsi="Times New Roman" w:cs="Times New Roman"/>
            <w:color w:val="000000" w:themeColor="text1"/>
            <w:lang w:val="en-GB" w:eastAsia="el-GR"/>
          </w:rPr>
          <w:t>monogamous</w:t>
        </w:r>
      </w:hyperlink>
      <w:r w:rsidRPr="008F328A">
        <w:rPr>
          <w:rFonts w:ascii="Times New Roman" w:eastAsia="Times New Roman" w:hAnsi="Times New Roman" w:cs="Times New Roman"/>
          <w:color w:val="000000" w:themeColor="text1"/>
          <w:lang w:val="en-GB" w:eastAsia="el-GR"/>
        </w:rPr>
        <w:t xml:space="preserve">. In a </w:t>
      </w:r>
      <w:proofErr w:type="spellStart"/>
      <w:r w:rsidRPr="008F328A">
        <w:rPr>
          <w:rFonts w:ascii="Times New Roman" w:eastAsia="Times New Roman" w:hAnsi="Times New Roman" w:cs="Times New Roman"/>
          <w:color w:val="000000" w:themeColor="text1"/>
          <w:lang w:val="en-GB" w:eastAsia="el-GR"/>
        </w:rPr>
        <w:t>biogeographical</w:t>
      </w:r>
      <w:proofErr w:type="spellEnd"/>
      <w:r w:rsidRPr="008F328A">
        <w:rPr>
          <w:rFonts w:ascii="Times New Roman" w:eastAsia="Times New Roman" w:hAnsi="Times New Roman" w:cs="Times New Roman"/>
          <w:color w:val="000000" w:themeColor="text1"/>
          <w:lang w:val="en-GB" w:eastAsia="el-GR"/>
        </w:rPr>
        <w:t xml:space="preserve"> context, the marriage between genetics, ecology, and evolution resulted in a new sub-discipline called </w:t>
      </w:r>
      <w:proofErr w:type="spellStart"/>
      <w:r w:rsidR="00C76325" w:rsidRPr="008F328A">
        <w:rPr>
          <w:rFonts w:ascii="Times New Roman" w:eastAsia="Times New Roman" w:hAnsi="Times New Roman" w:cs="Times New Roman"/>
          <w:color w:val="000000" w:themeColor="text1"/>
          <w:lang w:eastAsia="el-GR"/>
        </w:rPr>
        <w:fldChar w:fldCharType="begin"/>
      </w:r>
      <w:r w:rsidRPr="008F328A">
        <w:rPr>
          <w:rFonts w:ascii="Times New Roman" w:eastAsia="Times New Roman" w:hAnsi="Times New Roman" w:cs="Times New Roman"/>
          <w:color w:val="000000" w:themeColor="text1"/>
          <w:lang w:val="en-GB" w:eastAsia="el-GR"/>
        </w:rPr>
        <w:instrText xml:space="preserve"> HYPERLINK "https://en.wikipedia.org/wiki/Phylogeography" \o "Phylogeography" </w:instrText>
      </w:r>
      <w:r w:rsidR="00C76325" w:rsidRPr="008F328A">
        <w:rPr>
          <w:rFonts w:ascii="Times New Roman" w:eastAsia="Times New Roman" w:hAnsi="Times New Roman" w:cs="Times New Roman"/>
          <w:color w:val="000000" w:themeColor="text1"/>
          <w:lang w:eastAsia="el-GR"/>
        </w:rPr>
        <w:fldChar w:fldCharType="separate"/>
      </w:r>
      <w:r w:rsidRPr="006C20F6">
        <w:rPr>
          <w:rFonts w:ascii="Times New Roman" w:eastAsia="Times New Roman" w:hAnsi="Times New Roman" w:cs="Times New Roman"/>
          <w:color w:val="000000" w:themeColor="text1"/>
          <w:lang w:val="en-GB" w:eastAsia="el-GR"/>
        </w:rPr>
        <w:t>phylogeography</w:t>
      </w:r>
      <w:proofErr w:type="spellEnd"/>
      <w:r w:rsidR="00C76325" w:rsidRPr="008F328A">
        <w:rPr>
          <w:rFonts w:ascii="Times New Roman" w:eastAsia="Times New Roman" w:hAnsi="Times New Roman" w:cs="Times New Roman"/>
          <w:color w:val="000000" w:themeColor="text1"/>
          <w:lang w:eastAsia="el-GR"/>
        </w:rPr>
        <w:fldChar w:fldCharType="end"/>
      </w:r>
      <w:r w:rsidRPr="008F328A">
        <w:rPr>
          <w:rFonts w:ascii="Times New Roman" w:eastAsia="Times New Roman" w:hAnsi="Times New Roman" w:cs="Times New Roman"/>
          <w:color w:val="000000" w:themeColor="text1"/>
          <w:lang w:val="en-GB" w:eastAsia="el-GR"/>
        </w:rPr>
        <w:t>.</w:t>
      </w:r>
    </w:p>
    <w:p w:rsidR="00667379" w:rsidRPr="00667379" w:rsidRDefault="00667379" w:rsidP="00667379">
      <w:pPr>
        <w:shd w:val="clear" w:color="auto" w:fill="FFFFFF"/>
        <w:ind w:firstLine="3686"/>
        <w:rPr>
          <w:rFonts w:ascii="Times New Roman" w:eastAsia="Times New Roman" w:hAnsi="Times New Roman" w:cs="Times New Roman"/>
          <w:color w:val="000000" w:themeColor="text1"/>
          <w:lang w:val="en-GB" w:eastAsia="el-GR"/>
        </w:rPr>
      </w:pPr>
      <w:r w:rsidRPr="00E5615B">
        <w:rPr>
          <w:rFonts w:ascii="Times New Roman" w:hAnsi="Times New Roman" w:cs="Times New Roman"/>
          <w:b/>
          <w:lang w:val="en-US"/>
        </w:rPr>
        <w:t>Class Schedule</w:t>
      </w:r>
    </w:p>
    <w:tbl>
      <w:tblPr>
        <w:tblStyle w:val="a6"/>
        <w:tblW w:w="0" w:type="auto"/>
        <w:jc w:val="center"/>
        <w:tblLook w:val="04A0"/>
      </w:tblPr>
      <w:tblGrid>
        <w:gridCol w:w="1856"/>
        <w:gridCol w:w="1856"/>
        <w:gridCol w:w="1858"/>
        <w:gridCol w:w="1342"/>
        <w:gridCol w:w="2374"/>
      </w:tblGrid>
      <w:tr w:rsidR="00667379" w:rsidTr="00667379">
        <w:trPr>
          <w:jc w:val="center"/>
        </w:trPr>
        <w:tc>
          <w:tcPr>
            <w:tcW w:w="1856" w:type="dxa"/>
            <w:shd w:val="clear" w:color="auto" w:fill="548DD4" w:themeFill="text2" w:themeFillTint="99"/>
          </w:tcPr>
          <w:p w:rsidR="00667379" w:rsidRPr="00230CD8" w:rsidRDefault="00667379" w:rsidP="008D2FDD">
            <w:pPr>
              <w:spacing w:after="240" w:line="312" w:lineRule="auto"/>
              <w:jc w:val="center"/>
              <w:rPr>
                <w:rFonts w:ascii="Times New Roman" w:hAnsi="Times New Roman" w:cs="Times New Roman"/>
                <w:b/>
                <w:lang w:val="en-US"/>
              </w:rPr>
            </w:pPr>
            <w:r w:rsidRPr="00667379">
              <w:rPr>
                <w:rFonts w:ascii="Times New Roman" w:hAnsi="Times New Roman" w:cs="Times New Roman"/>
                <w:b/>
                <w:color w:val="FFFFFF" w:themeColor="background1"/>
                <w:sz w:val="24"/>
                <w:szCs w:val="24"/>
                <w:lang w:val="en-US"/>
              </w:rPr>
              <w:t>Lesson</w:t>
            </w:r>
          </w:p>
        </w:tc>
        <w:tc>
          <w:tcPr>
            <w:tcW w:w="1856" w:type="dxa"/>
            <w:shd w:val="clear" w:color="auto" w:fill="548DD4" w:themeFill="text2" w:themeFillTint="99"/>
          </w:tcPr>
          <w:p w:rsidR="00667379" w:rsidRDefault="00667379" w:rsidP="008D2FDD">
            <w:pPr>
              <w:spacing w:after="240" w:line="312" w:lineRule="auto"/>
              <w:jc w:val="center"/>
              <w:rPr>
                <w:rFonts w:ascii="Times New Roman" w:hAnsi="Times New Roman" w:cs="Times New Roman"/>
                <w:lang w:val="en-US"/>
              </w:rPr>
            </w:pPr>
            <w:r w:rsidRPr="00667379">
              <w:rPr>
                <w:rFonts w:ascii="Times New Roman" w:hAnsi="Times New Roman" w:cs="Times New Roman"/>
                <w:b/>
                <w:color w:val="FFFFFF" w:themeColor="background1"/>
                <w:sz w:val="24"/>
                <w:szCs w:val="24"/>
                <w:lang w:val="en-US"/>
              </w:rPr>
              <w:t>Topic</w:t>
            </w:r>
          </w:p>
        </w:tc>
        <w:tc>
          <w:tcPr>
            <w:tcW w:w="1858" w:type="dxa"/>
            <w:shd w:val="clear" w:color="auto" w:fill="548DD4" w:themeFill="text2" w:themeFillTint="99"/>
          </w:tcPr>
          <w:p w:rsidR="00667379" w:rsidRDefault="00667379" w:rsidP="008D2FDD">
            <w:pPr>
              <w:spacing w:after="240" w:line="312" w:lineRule="auto"/>
              <w:jc w:val="center"/>
              <w:rPr>
                <w:rFonts w:ascii="Times New Roman" w:hAnsi="Times New Roman" w:cs="Times New Roman"/>
                <w:lang w:val="en-US"/>
              </w:rPr>
            </w:pPr>
            <w:r w:rsidRPr="00667379">
              <w:rPr>
                <w:rFonts w:ascii="Times New Roman" w:hAnsi="Times New Roman" w:cs="Times New Roman"/>
                <w:b/>
                <w:color w:val="FFFFFF" w:themeColor="background1"/>
                <w:sz w:val="24"/>
                <w:szCs w:val="24"/>
                <w:lang w:val="en-US"/>
              </w:rPr>
              <w:t>Assignment</w:t>
            </w:r>
          </w:p>
        </w:tc>
        <w:tc>
          <w:tcPr>
            <w:tcW w:w="1342" w:type="dxa"/>
            <w:shd w:val="clear" w:color="auto" w:fill="548DD4" w:themeFill="text2" w:themeFillTint="99"/>
          </w:tcPr>
          <w:p w:rsidR="00667379" w:rsidRDefault="00667379" w:rsidP="008D2FDD">
            <w:pPr>
              <w:spacing w:after="240" w:line="312" w:lineRule="auto"/>
              <w:jc w:val="center"/>
              <w:rPr>
                <w:rFonts w:ascii="Times New Roman" w:hAnsi="Times New Roman" w:cs="Times New Roman"/>
                <w:lang w:val="en-US"/>
              </w:rPr>
            </w:pPr>
            <w:r w:rsidRPr="00667379">
              <w:rPr>
                <w:rFonts w:ascii="Times New Roman" w:hAnsi="Times New Roman" w:cs="Times New Roman"/>
                <w:b/>
                <w:color w:val="FFFFFF" w:themeColor="background1"/>
                <w:sz w:val="24"/>
                <w:szCs w:val="24"/>
                <w:lang w:val="en-US"/>
              </w:rPr>
              <w:t>Points</w:t>
            </w:r>
          </w:p>
        </w:tc>
        <w:tc>
          <w:tcPr>
            <w:tcW w:w="2374" w:type="dxa"/>
            <w:shd w:val="clear" w:color="auto" w:fill="548DD4" w:themeFill="text2" w:themeFillTint="99"/>
          </w:tcPr>
          <w:p w:rsidR="00667379" w:rsidRDefault="00667379" w:rsidP="008D2FDD">
            <w:pPr>
              <w:spacing w:after="240" w:line="312" w:lineRule="auto"/>
              <w:jc w:val="center"/>
              <w:rPr>
                <w:rFonts w:ascii="Times New Roman" w:hAnsi="Times New Roman" w:cs="Times New Roman"/>
                <w:lang w:val="en-US"/>
              </w:rPr>
            </w:pPr>
            <w:r w:rsidRPr="00667379">
              <w:rPr>
                <w:rFonts w:ascii="Times New Roman" w:hAnsi="Times New Roman" w:cs="Times New Roman"/>
                <w:b/>
                <w:color w:val="FFFFFF" w:themeColor="background1"/>
                <w:sz w:val="24"/>
                <w:szCs w:val="24"/>
                <w:lang w:val="en-US"/>
              </w:rPr>
              <w:t>Due</w:t>
            </w:r>
          </w:p>
        </w:tc>
      </w:tr>
      <w:tr w:rsidR="00667379" w:rsidTr="00667379">
        <w:trPr>
          <w:trHeight w:val="308"/>
          <w:jc w:val="center"/>
        </w:trPr>
        <w:tc>
          <w:tcPr>
            <w:tcW w:w="1856" w:type="dxa"/>
            <w:vMerge w:val="restart"/>
            <w:shd w:val="clear" w:color="auto" w:fill="C6D9F1" w:themeFill="text2" w:themeFillTint="33"/>
          </w:tcPr>
          <w:p w:rsidR="00667379" w:rsidRPr="00A82931" w:rsidRDefault="00667379" w:rsidP="008D2FDD">
            <w:pPr>
              <w:spacing w:after="240" w:line="312" w:lineRule="auto"/>
              <w:jc w:val="center"/>
              <w:rPr>
                <w:rFonts w:ascii="Times New Roman" w:hAnsi="Times New Roman" w:cs="Times New Roman"/>
              </w:rPr>
            </w:pPr>
            <w:r>
              <w:rPr>
                <w:rFonts w:ascii="Times New Roman" w:hAnsi="Times New Roman" w:cs="Times New Roman"/>
              </w:rPr>
              <w:t>1</w:t>
            </w:r>
          </w:p>
        </w:tc>
        <w:tc>
          <w:tcPr>
            <w:tcW w:w="1856" w:type="dxa"/>
            <w:vMerge w:val="restart"/>
            <w:shd w:val="clear" w:color="auto" w:fill="C6D9F1" w:themeFill="text2" w:themeFillTint="33"/>
          </w:tcPr>
          <w:p w:rsidR="00667379" w:rsidRDefault="00667379" w:rsidP="008D2FDD">
            <w:pPr>
              <w:spacing w:after="240" w:line="312" w:lineRule="auto"/>
              <w:jc w:val="center"/>
              <w:rPr>
                <w:rFonts w:ascii="Times New Roman" w:hAnsi="Times New Roman" w:cs="Times New Roman"/>
                <w:lang w:val="en-US"/>
              </w:rPr>
            </w:pPr>
            <w:r>
              <w:rPr>
                <w:rFonts w:ascii="Times New Roman" w:hAnsi="Times New Roman" w:cs="Times New Roman"/>
                <w:lang w:val="en-US"/>
              </w:rPr>
              <w:t>What is Distance Learning?</w:t>
            </w:r>
          </w:p>
        </w:tc>
        <w:tc>
          <w:tcPr>
            <w:tcW w:w="1858" w:type="dxa"/>
            <w:shd w:val="clear" w:color="auto" w:fill="C6D9F1" w:themeFill="text2" w:themeFillTint="33"/>
          </w:tcPr>
          <w:p w:rsidR="00667379" w:rsidRDefault="00667379" w:rsidP="008D2FDD">
            <w:pPr>
              <w:spacing w:after="240" w:line="312" w:lineRule="auto"/>
              <w:jc w:val="center"/>
              <w:rPr>
                <w:rFonts w:ascii="Times New Roman" w:hAnsi="Times New Roman" w:cs="Times New Roman"/>
                <w:lang w:val="en-US"/>
              </w:rPr>
            </w:pPr>
            <w:r>
              <w:rPr>
                <w:rFonts w:ascii="Times New Roman" w:hAnsi="Times New Roman" w:cs="Times New Roman"/>
                <w:lang w:val="en-US"/>
              </w:rPr>
              <w:t>Wiki #1</w:t>
            </w:r>
          </w:p>
        </w:tc>
        <w:tc>
          <w:tcPr>
            <w:tcW w:w="1342" w:type="dxa"/>
            <w:shd w:val="clear" w:color="auto" w:fill="C6D9F1" w:themeFill="text2" w:themeFillTint="33"/>
          </w:tcPr>
          <w:p w:rsidR="00667379" w:rsidRDefault="00667379" w:rsidP="00667379">
            <w:pPr>
              <w:spacing w:after="240" w:line="312" w:lineRule="auto"/>
              <w:rPr>
                <w:rFonts w:ascii="Times New Roman" w:hAnsi="Times New Roman" w:cs="Times New Roman"/>
                <w:lang w:val="en-US"/>
              </w:rPr>
            </w:pPr>
            <w:r>
              <w:rPr>
                <w:rFonts w:ascii="Times New Roman" w:hAnsi="Times New Roman" w:cs="Times New Roman"/>
                <w:lang w:val="en-US"/>
              </w:rPr>
              <w:t>10</w:t>
            </w:r>
          </w:p>
        </w:tc>
        <w:tc>
          <w:tcPr>
            <w:tcW w:w="2374" w:type="dxa"/>
            <w:shd w:val="clear" w:color="auto" w:fill="C6D9F1" w:themeFill="text2" w:themeFillTint="33"/>
          </w:tcPr>
          <w:p w:rsidR="00667379" w:rsidRDefault="00667379" w:rsidP="008D2FDD">
            <w:pPr>
              <w:spacing w:after="240" w:line="312" w:lineRule="auto"/>
              <w:jc w:val="center"/>
              <w:rPr>
                <w:rFonts w:ascii="Times New Roman" w:hAnsi="Times New Roman" w:cs="Times New Roman"/>
                <w:lang w:val="en-US"/>
              </w:rPr>
            </w:pPr>
            <w:r>
              <w:rPr>
                <w:rFonts w:ascii="Times New Roman" w:hAnsi="Times New Roman" w:cs="Times New Roman"/>
                <w:lang w:val="en-US"/>
              </w:rPr>
              <w:t>March 10</w:t>
            </w:r>
          </w:p>
        </w:tc>
      </w:tr>
      <w:tr w:rsidR="00667379" w:rsidTr="00667379">
        <w:trPr>
          <w:trHeight w:val="307"/>
          <w:jc w:val="center"/>
        </w:trPr>
        <w:tc>
          <w:tcPr>
            <w:tcW w:w="1856" w:type="dxa"/>
            <w:vMerge/>
            <w:shd w:val="clear" w:color="auto" w:fill="C6D9F1" w:themeFill="text2" w:themeFillTint="33"/>
          </w:tcPr>
          <w:p w:rsidR="00667379" w:rsidRDefault="00667379" w:rsidP="008D2FDD">
            <w:pPr>
              <w:spacing w:after="240" w:line="312" w:lineRule="auto"/>
              <w:jc w:val="center"/>
              <w:rPr>
                <w:rFonts w:ascii="Times New Roman" w:hAnsi="Times New Roman" w:cs="Times New Roman"/>
                <w:lang w:val="en-US"/>
              </w:rPr>
            </w:pPr>
          </w:p>
        </w:tc>
        <w:tc>
          <w:tcPr>
            <w:tcW w:w="1856" w:type="dxa"/>
            <w:vMerge/>
            <w:shd w:val="clear" w:color="auto" w:fill="C6D9F1" w:themeFill="text2" w:themeFillTint="33"/>
          </w:tcPr>
          <w:p w:rsidR="00667379" w:rsidRDefault="00667379" w:rsidP="008D2FDD">
            <w:pPr>
              <w:spacing w:after="240" w:line="312" w:lineRule="auto"/>
              <w:rPr>
                <w:rFonts w:ascii="Times New Roman" w:hAnsi="Times New Roman" w:cs="Times New Roman"/>
                <w:lang w:val="en-US"/>
              </w:rPr>
            </w:pPr>
          </w:p>
        </w:tc>
        <w:tc>
          <w:tcPr>
            <w:tcW w:w="1858" w:type="dxa"/>
            <w:shd w:val="clear" w:color="auto" w:fill="DBE5F1" w:themeFill="accent1" w:themeFillTint="33"/>
          </w:tcPr>
          <w:p w:rsidR="00667379" w:rsidRDefault="00667379" w:rsidP="008D2FDD">
            <w:pPr>
              <w:spacing w:after="240" w:line="312" w:lineRule="auto"/>
              <w:jc w:val="center"/>
              <w:rPr>
                <w:rFonts w:ascii="Times New Roman" w:hAnsi="Times New Roman" w:cs="Times New Roman"/>
                <w:lang w:val="en-US"/>
              </w:rPr>
            </w:pPr>
            <w:r>
              <w:rPr>
                <w:rFonts w:ascii="Times New Roman" w:hAnsi="Times New Roman" w:cs="Times New Roman"/>
                <w:lang w:val="en-US"/>
              </w:rPr>
              <w:t>Presentation</w:t>
            </w:r>
          </w:p>
        </w:tc>
        <w:tc>
          <w:tcPr>
            <w:tcW w:w="1342" w:type="dxa"/>
            <w:shd w:val="clear" w:color="auto" w:fill="DBE5F1" w:themeFill="accent1" w:themeFillTint="33"/>
          </w:tcPr>
          <w:p w:rsidR="00667379" w:rsidRDefault="00667379" w:rsidP="00667379">
            <w:pPr>
              <w:spacing w:after="240" w:line="312" w:lineRule="auto"/>
              <w:rPr>
                <w:rFonts w:ascii="Times New Roman" w:hAnsi="Times New Roman" w:cs="Times New Roman"/>
                <w:lang w:val="en-US"/>
              </w:rPr>
            </w:pPr>
            <w:r>
              <w:rPr>
                <w:rFonts w:ascii="Times New Roman" w:hAnsi="Times New Roman" w:cs="Times New Roman"/>
                <w:lang w:val="en-US"/>
              </w:rPr>
              <w:t>20</w:t>
            </w:r>
          </w:p>
        </w:tc>
        <w:tc>
          <w:tcPr>
            <w:tcW w:w="2374" w:type="dxa"/>
            <w:shd w:val="clear" w:color="auto" w:fill="DBE5F1" w:themeFill="accent1" w:themeFillTint="33"/>
          </w:tcPr>
          <w:p w:rsidR="00667379" w:rsidRDefault="00667379" w:rsidP="008D2FDD">
            <w:pPr>
              <w:spacing w:after="240" w:line="312" w:lineRule="auto"/>
              <w:rPr>
                <w:rFonts w:ascii="Times New Roman" w:hAnsi="Times New Roman" w:cs="Times New Roman"/>
                <w:lang w:val="en-US"/>
              </w:rPr>
            </w:pPr>
          </w:p>
        </w:tc>
      </w:tr>
      <w:tr w:rsidR="00667379" w:rsidTr="00667379">
        <w:trPr>
          <w:jc w:val="center"/>
        </w:trPr>
        <w:tc>
          <w:tcPr>
            <w:tcW w:w="1856" w:type="dxa"/>
            <w:shd w:val="clear" w:color="auto" w:fill="C6D9F1" w:themeFill="text2" w:themeFillTint="33"/>
          </w:tcPr>
          <w:p w:rsidR="00667379" w:rsidRPr="00A82931" w:rsidRDefault="00667379" w:rsidP="008D2FDD">
            <w:pPr>
              <w:spacing w:after="240" w:line="312" w:lineRule="auto"/>
              <w:jc w:val="center"/>
              <w:rPr>
                <w:rFonts w:ascii="Times New Roman" w:hAnsi="Times New Roman" w:cs="Times New Roman"/>
              </w:rPr>
            </w:pPr>
            <w:r>
              <w:rPr>
                <w:rFonts w:ascii="Times New Roman" w:hAnsi="Times New Roman" w:cs="Times New Roman"/>
              </w:rPr>
              <w:t>2</w:t>
            </w:r>
          </w:p>
        </w:tc>
        <w:tc>
          <w:tcPr>
            <w:tcW w:w="1856" w:type="dxa"/>
            <w:shd w:val="clear" w:color="auto" w:fill="C6D9F1" w:themeFill="text2" w:themeFillTint="33"/>
          </w:tcPr>
          <w:p w:rsidR="00667379" w:rsidRDefault="00667379" w:rsidP="008D2FDD">
            <w:pPr>
              <w:spacing w:after="240" w:line="312" w:lineRule="auto"/>
              <w:jc w:val="center"/>
              <w:rPr>
                <w:rFonts w:ascii="Times New Roman" w:hAnsi="Times New Roman" w:cs="Times New Roman"/>
                <w:lang w:val="en-US"/>
              </w:rPr>
            </w:pPr>
            <w:r>
              <w:rPr>
                <w:rFonts w:ascii="Times New Roman" w:hAnsi="Times New Roman" w:cs="Times New Roman"/>
                <w:lang w:val="en-US"/>
              </w:rPr>
              <w:t>History &amp; Theories</w:t>
            </w:r>
          </w:p>
        </w:tc>
        <w:tc>
          <w:tcPr>
            <w:tcW w:w="1858" w:type="dxa"/>
            <w:shd w:val="clear" w:color="auto" w:fill="C6D9F1" w:themeFill="text2" w:themeFillTint="33"/>
          </w:tcPr>
          <w:p w:rsidR="00667379" w:rsidRDefault="00667379" w:rsidP="008D2FDD">
            <w:pPr>
              <w:spacing w:after="240" w:line="312" w:lineRule="auto"/>
              <w:jc w:val="center"/>
              <w:rPr>
                <w:rFonts w:ascii="Times New Roman" w:hAnsi="Times New Roman" w:cs="Times New Roman"/>
                <w:lang w:val="en-US"/>
              </w:rPr>
            </w:pPr>
            <w:r>
              <w:rPr>
                <w:rFonts w:ascii="Times New Roman" w:hAnsi="Times New Roman" w:cs="Times New Roman"/>
                <w:lang w:val="en-US"/>
              </w:rPr>
              <w:t>Brief Paper</w:t>
            </w:r>
          </w:p>
        </w:tc>
        <w:tc>
          <w:tcPr>
            <w:tcW w:w="1342" w:type="dxa"/>
            <w:shd w:val="clear" w:color="auto" w:fill="C6D9F1" w:themeFill="text2" w:themeFillTint="33"/>
          </w:tcPr>
          <w:p w:rsidR="00667379" w:rsidRDefault="00667379" w:rsidP="00667379">
            <w:pPr>
              <w:spacing w:after="240" w:line="312" w:lineRule="auto"/>
              <w:rPr>
                <w:rFonts w:ascii="Times New Roman" w:hAnsi="Times New Roman" w:cs="Times New Roman"/>
                <w:lang w:val="en-US"/>
              </w:rPr>
            </w:pPr>
            <w:r>
              <w:rPr>
                <w:rFonts w:ascii="Times New Roman" w:hAnsi="Times New Roman" w:cs="Times New Roman"/>
                <w:lang w:val="en-US"/>
              </w:rPr>
              <w:t>20</w:t>
            </w:r>
          </w:p>
        </w:tc>
        <w:tc>
          <w:tcPr>
            <w:tcW w:w="2374" w:type="dxa"/>
            <w:shd w:val="clear" w:color="auto" w:fill="C6D9F1" w:themeFill="text2" w:themeFillTint="33"/>
          </w:tcPr>
          <w:p w:rsidR="00667379" w:rsidRDefault="00667379" w:rsidP="008D2FDD">
            <w:pPr>
              <w:spacing w:after="240" w:line="312" w:lineRule="auto"/>
              <w:jc w:val="center"/>
              <w:rPr>
                <w:rFonts w:ascii="Times New Roman" w:hAnsi="Times New Roman" w:cs="Times New Roman"/>
                <w:lang w:val="en-US"/>
              </w:rPr>
            </w:pPr>
            <w:r>
              <w:rPr>
                <w:rFonts w:ascii="Times New Roman" w:hAnsi="Times New Roman" w:cs="Times New Roman"/>
                <w:lang w:val="en-US"/>
              </w:rPr>
              <w:t>March 24</w:t>
            </w:r>
          </w:p>
        </w:tc>
      </w:tr>
      <w:tr w:rsidR="00667379" w:rsidTr="00667379">
        <w:trPr>
          <w:jc w:val="center"/>
        </w:trPr>
        <w:tc>
          <w:tcPr>
            <w:tcW w:w="9286" w:type="dxa"/>
            <w:gridSpan w:val="5"/>
            <w:shd w:val="clear" w:color="auto" w:fill="DBE5F1" w:themeFill="accent1" w:themeFillTint="33"/>
          </w:tcPr>
          <w:p w:rsidR="00667379" w:rsidRDefault="00667379" w:rsidP="00667379">
            <w:pPr>
              <w:tabs>
                <w:tab w:val="center" w:pos="4535"/>
                <w:tab w:val="left" w:pos="7686"/>
              </w:tabs>
              <w:spacing w:after="240" w:line="312" w:lineRule="auto"/>
              <w:rPr>
                <w:rFonts w:ascii="Times New Roman" w:hAnsi="Times New Roman" w:cs="Times New Roman"/>
                <w:lang w:val="en-US"/>
              </w:rPr>
            </w:pPr>
            <w:r>
              <w:rPr>
                <w:rFonts w:ascii="Times New Roman" w:hAnsi="Times New Roman" w:cs="Times New Roman"/>
                <w:lang w:val="en-US"/>
              </w:rPr>
              <w:tab/>
              <w:t>Spring Break</w:t>
            </w:r>
            <w:r>
              <w:rPr>
                <w:rFonts w:ascii="Times New Roman" w:hAnsi="Times New Roman" w:cs="Times New Roman"/>
                <w:lang w:val="en-US"/>
              </w:rPr>
              <w:tab/>
            </w:r>
          </w:p>
        </w:tc>
      </w:tr>
      <w:tr w:rsidR="00667379" w:rsidTr="00667379">
        <w:trPr>
          <w:trHeight w:val="308"/>
          <w:jc w:val="center"/>
        </w:trPr>
        <w:tc>
          <w:tcPr>
            <w:tcW w:w="1856" w:type="dxa"/>
            <w:vMerge w:val="restart"/>
            <w:shd w:val="clear" w:color="auto" w:fill="C6D9F1" w:themeFill="text2" w:themeFillTint="33"/>
          </w:tcPr>
          <w:p w:rsidR="00667379" w:rsidRPr="00A82931" w:rsidRDefault="00667379" w:rsidP="008D2FDD">
            <w:pPr>
              <w:spacing w:after="240" w:line="312" w:lineRule="auto"/>
              <w:jc w:val="center"/>
              <w:rPr>
                <w:rFonts w:ascii="Times New Roman" w:hAnsi="Times New Roman" w:cs="Times New Roman"/>
              </w:rPr>
            </w:pPr>
            <w:r>
              <w:rPr>
                <w:rFonts w:ascii="Times New Roman" w:hAnsi="Times New Roman" w:cs="Times New Roman"/>
              </w:rPr>
              <w:t>3</w:t>
            </w:r>
          </w:p>
        </w:tc>
        <w:tc>
          <w:tcPr>
            <w:tcW w:w="1856" w:type="dxa"/>
            <w:vMerge w:val="restart"/>
            <w:shd w:val="clear" w:color="auto" w:fill="C6D9F1" w:themeFill="text2" w:themeFillTint="33"/>
          </w:tcPr>
          <w:p w:rsidR="00667379" w:rsidRDefault="00667379" w:rsidP="008D2FDD">
            <w:pPr>
              <w:spacing w:after="240" w:line="312" w:lineRule="auto"/>
              <w:jc w:val="center"/>
              <w:rPr>
                <w:rFonts w:ascii="Times New Roman" w:hAnsi="Times New Roman" w:cs="Times New Roman"/>
                <w:lang w:val="en-US"/>
              </w:rPr>
            </w:pPr>
            <w:r>
              <w:rPr>
                <w:rFonts w:ascii="Times New Roman" w:hAnsi="Times New Roman" w:cs="Times New Roman"/>
                <w:lang w:val="en-US"/>
              </w:rPr>
              <w:t>Distance Learners</w:t>
            </w:r>
          </w:p>
        </w:tc>
        <w:tc>
          <w:tcPr>
            <w:tcW w:w="1858" w:type="dxa"/>
            <w:shd w:val="clear" w:color="auto" w:fill="C6D9F1" w:themeFill="text2" w:themeFillTint="33"/>
          </w:tcPr>
          <w:p w:rsidR="00667379" w:rsidRDefault="00667379" w:rsidP="008D2FDD">
            <w:pPr>
              <w:spacing w:after="240" w:line="312" w:lineRule="auto"/>
              <w:jc w:val="center"/>
              <w:rPr>
                <w:rFonts w:ascii="Times New Roman" w:hAnsi="Times New Roman" w:cs="Times New Roman"/>
                <w:lang w:val="en-US"/>
              </w:rPr>
            </w:pPr>
            <w:r>
              <w:rPr>
                <w:rFonts w:ascii="Times New Roman" w:hAnsi="Times New Roman" w:cs="Times New Roman"/>
                <w:lang w:val="en-US"/>
              </w:rPr>
              <w:t>Discussion #1</w:t>
            </w:r>
          </w:p>
        </w:tc>
        <w:tc>
          <w:tcPr>
            <w:tcW w:w="1342" w:type="dxa"/>
            <w:shd w:val="clear" w:color="auto" w:fill="C6D9F1" w:themeFill="text2" w:themeFillTint="33"/>
          </w:tcPr>
          <w:p w:rsidR="00667379" w:rsidRDefault="00667379" w:rsidP="008D2FDD">
            <w:pPr>
              <w:spacing w:after="240" w:line="312" w:lineRule="auto"/>
              <w:rPr>
                <w:rFonts w:ascii="Times New Roman" w:hAnsi="Times New Roman" w:cs="Times New Roman"/>
                <w:lang w:val="en-US"/>
              </w:rPr>
            </w:pPr>
            <w:r>
              <w:rPr>
                <w:rFonts w:ascii="Times New Roman" w:hAnsi="Times New Roman" w:cs="Times New Roman"/>
                <w:lang w:val="en-US"/>
              </w:rPr>
              <w:t xml:space="preserve"> 10</w:t>
            </w:r>
          </w:p>
        </w:tc>
        <w:tc>
          <w:tcPr>
            <w:tcW w:w="2374" w:type="dxa"/>
            <w:shd w:val="clear" w:color="auto" w:fill="C6D9F1" w:themeFill="text2" w:themeFillTint="33"/>
          </w:tcPr>
          <w:p w:rsidR="00667379" w:rsidRDefault="00667379" w:rsidP="008D2FDD">
            <w:pPr>
              <w:spacing w:after="240" w:line="312" w:lineRule="auto"/>
              <w:jc w:val="center"/>
              <w:rPr>
                <w:rFonts w:ascii="Times New Roman" w:hAnsi="Times New Roman" w:cs="Times New Roman"/>
                <w:lang w:val="en-US"/>
              </w:rPr>
            </w:pPr>
            <w:r>
              <w:rPr>
                <w:rFonts w:ascii="Times New Roman" w:hAnsi="Times New Roman" w:cs="Times New Roman"/>
                <w:lang w:val="en-US"/>
              </w:rPr>
              <w:t>April 7</w:t>
            </w:r>
          </w:p>
        </w:tc>
      </w:tr>
      <w:tr w:rsidR="00667379" w:rsidTr="00667379">
        <w:trPr>
          <w:trHeight w:val="307"/>
          <w:jc w:val="center"/>
        </w:trPr>
        <w:tc>
          <w:tcPr>
            <w:tcW w:w="1856" w:type="dxa"/>
            <w:vMerge/>
            <w:shd w:val="clear" w:color="auto" w:fill="C6D9F1" w:themeFill="text2" w:themeFillTint="33"/>
          </w:tcPr>
          <w:p w:rsidR="00667379" w:rsidRPr="00A82931" w:rsidRDefault="00667379" w:rsidP="008D2FDD">
            <w:pPr>
              <w:spacing w:after="240" w:line="312" w:lineRule="auto"/>
              <w:jc w:val="center"/>
              <w:rPr>
                <w:rFonts w:ascii="Times New Roman" w:hAnsi="Times New Roman" w:cs="Times New Roman"/>
                <w:lang w:val="en-US"/>
              </w:rPr>
            </w:pPr>
          </w:p>
        </w:tc>
        <w:tc>
          <w:tcPr>
            <w:tcW w:w="1856" w:type="dxa"/>
            <w:vMerge/>
            <w:shd w:val="clear" w:color="auto" w:fill="C6D9F1" w:themeFill="text2" w:themeFillTint="33"/>
          </w:tcPr>
          <w:p w:rsidR="00667379" w:rsidRDefault="00667379" w:rsidP="008D2FDD">
            <w:pPr>
              <w:spacing w:after="240" w:line="312" w:lineRule="auto"/>
              <w:rPr>
                <w:rFonts w:ascii="Times New Roman" w:hAnsi="Times New Roman" w:cs="Times New Roman"/>
                <w:lang w:val="en-US"/>
              </w:rPr>
            </w:pPr>
          </w:p>
        </w:tc>
        <w:tc>
          <w:tcPr>
            <w:tcW w:w="1858" w:type="dxa"/>
            <w:shd w:val="clear" w:color="auto" w:fill="DBE5F1" w:themeFill="accent1" w:themeFillTint="33"/>
          </w:tcPr>
          <w:p w:rsidR="00667379" w:rsidRDefault="00667379" w:rsidP="008D2FDD">
            <w:pPr>
              <w:spacing w:after="240" w:line="312" w:lineRule="auto"/>
              <w:jc w:val="center"/>
              <w:rPr>
                <w:rFonts w:ascii="Times New Roman" w:hAnsi="Times New Roman" w:cs="Times New Roman"/>
                <w:lang w:val="en-US"/>
              </w:rPr>
            </w:pPr>
            <w:r>
              <w:rPr>
                <w:rFonts w:ascii="Times New Roman" w:hAnsi="Times New Roman" w:cs="Times New Roman"/>
                <w:lang w:val="en-US"/>
              </w:rPr>
              <w:t>Group Project</w:t>
            </w:r>
          </w:p>
        </w:tc>
        <w:tc>
          <w:tcPr>
            <w:tcW w:w="1342" w:type="dxa"/>
            <w:shd w:val="clear" w:color="auto" w:fill="DBE5F1" w:themeFill="accent1" w:themeFillTint="33"/>
          </w:tcPr>
          <w:p w:rsidR="00667379" w:rsidRDefault="00667379" w:rsidP="00667379">
            <w:pPr>
              <w:spacing w:after="240" w:line="312" w:lineRule="auto"/>
              <w:rPr>
                <w:rFonts w:ascii="Times New Roman" w:hAnsi="Times New Roman" w:cs="Times New Roman"/>
                <w:lang w:val="en-US"/>
              </w:rPr>
            </w:pPr>
            <w:r>
              <w:rPr>
                <w:rFonts w:ascii="Times New Roman" w:hAnsi="Times New Roman" w:cs="Times New Roman"/>
                <w:lang w:val="en-US"/>
              </w:rPr>
              <w:t>50</w:t>
            </w:r>
          </w:p>
        </w:tc>
        <w:tc>
          <w:tcPr>
            <w:tcW w:w="2374" w:type="dxa"/>
            <w:shd w:val="clear" w:color="auto" w:fill="DBE5F1" w:themeFill="accent1" w:themeFillTint="33"/>
          </w:tcPr>
          <w:p w:rsidR="00667379" w:rsidRDefault="00667379" w:rsidP="008D2FDD">
            <w:pPr>
              <w:spacing w:after="240" w:line="312" w:lineRule="auto"/>
              <w:jc w:val="center"/>
              <w:rPr>
                <w:rFonts w:ascii="Times New Roman" w:hAnsi="Times New Roman" w:cs="Times New Roman"/>
                <w:lang w:val="en-US"/>
              </w:rPr>
            </w:pPr>
            <w:r>
              <w:rPr>
                <w:rFonts w:ascii="Times New Roman" w:hAnsi="Times New Roman" w:cs="Times New Roman"/>
                <w:lang w:val="en-US"/>
              </w:rPr>
              <w:t>April 14</w:t>
            </w:r>
          </w:p>
        </w:tc>
      </w:tr>
      <w:tr w:rsidR="00667379" w:rsidTr="00667379">
        <w:trPr>
          <w:jc w:val="center"/>
        </w:trPr>
        <w:tc>
          <w:tcPr>
            <w:tcW w:w="1856" w:type="dxa"/>
            <w:shd w:val="clear" w:color="auto" w:fill="C6D9F1" w:themeFill="text2" w:themeFillTint="33"/>
          </w:tcPr>
          <w:p w:rsidR="00667379" w:rsidRPr="00A82931" w:rsidRDefault="00667379" w:rsidP="008D2FDD">
            <w:pPr>
              <w:spacing w:after="240" w:line="312" w:lineRule="auto"/>
              <w:jc w:val="center"/>
              <w:rPr>
                <w:rFonts w:ascii="Times New Roman" w:hAnsi="Times New Roman" w:cs="Times New Roman"/>
              </w:rPr>
            </w:pPr>
            <w:r>
              <w:rPr>
                <w:rFonts w:ascii="Times New Roman" w:hAnsi="Times New Roman" w:cs="Times New Roman"/>
              </w:rPr>
              <w:t>4</w:t>
            </w:r>
          </w:p>
        </w:tc>
        <w:tc>
          <w:tcPr>
            <w:tcW w:w="1856" w:type="dxa"/>
            <w:shd w:val="clear" w:color="auto" w:fill="C6D9F1" w:themeFill="text2" w:themeFillTint="33"/>
          </w:tcPr>
          <w:p w:rsidR="00667379" w:rsidRDefault="00667379" w:rsidP="008D2FDD">
            <w:pPr>
              <w:spacing w:after="240" w:line="312" w:lineRule="auto"/>
              <w:jc w:val="center"/>
              <w:rPr>
                <w:rFonts w:ascii="Times New Roman" w:hAnsi="Times New Roman" w:cs="Times New Roman"/>
                <w:lang w:val="en-US"/>
              </w:rPr>
            </w:pPr>
            <w:r>
              <w:rPr>
                <w:rFonts w:ascii="Times New Roman" w:hAnsi="Times New Roman" w:cs="Times New Roman"/>
                <w:lang w:val="en-US"/>
              </w:rPr>
              <w:t>Media Selection</w:t>
            </w:r>
          </w:p>
        </w:tc>
        <w:tc>
          <w:tcPr>
            <w:tcW w:w="1858" w:type="dxa"/>
            <w:shd w:val="clear" w:color="auto" w:fill="C6D9F1" w:themeFill="text2" w:themeFillTint="33"/>
          </w:tcPr>
          <w:p w:rsidR="00667379" w:rsidRDefault="00667379" w:rsidP="008D2FDD">
            <w:pPr>
              <w:spacing w:after="240" w:line="312" w:lineRule="auto"/>
              <w:jc w:val="center"/>
              <w:rPr>
                <w:rFonts w:ascii="Times New Roman" w:hAnsi="Times New Roman" w:cs="Times New Roman"/>
                <w:lang w:val="en-US"/>
              </w:rPr>
            </w:pPr>
            <w:r>
              <w:rPr>
                <w:rFonts w:ascii="Times New Roman" w:hAnsi="Times New Roman" w:cs="Times New Roman"/>
                <w:lang w:val="en-US"/>
              </w:rPr>
              <w:t>Blog #1</w:t>
            </w:r>
          </w:p>
        </w:tc>
        <w:tc>
          <w:tcPr>
            <w:tcW w:w="1342" w:type="dxa"/>
            <w:shd w:val="clear" w:color="auto" w:fill="C6D9F1" w:themeFill="text2" w:themeFillTint="33"/>
          </w:tcPr>
          <w:p w:rsidR="00667379" w:rsidRDefault="00667379" w:rsidP="00667379">
            <w:pPr>
              <w:spacing w:after="240" w:line="312" w:lineRule="auto"/>
              <w:rPr>
                <w:rFonts w:ascii="Times New Roman" w:hAnsi="Times New Roman" w:cs="Times New Roman"/>
                <w:lang w:val="en-US"/>
              </w:rPr>
            </w:pPr>
            <w:r>
              <w:rPr>
                <w:rFonts w:ascii="Times New Roman" w:hAnsi="Times New Roman" w:cs="Times New Roman"/>
                <w:lang w:val="en-US"/>
              </w:rPr>
              <w:t>10</w:t>
            </w:r>
          </w:p>
        </w:tc>
        <w:tc>
          <w:tcPr>
            <w:tcW w:w="2374" w:type="dxa"/>
            <w:shd w:val="clear" w:color="auto" w:fill="C6D9F1" w:themeFill="text2" w:themeFillTint="33"/>
          </w:tcPr>
          <w:p w:rsidR="00667379" w:rsidRDefault="00667379" w:rsidP="008D2FDD">
            <w:pPr>
              <w:spacing w:after="240" w:line="312" w:lineRule="auto"/>
              <w:jc w:val="center"/>
              <w:rPr>
                <w:rFonts w:ascii="Times New Roman" w:hAnsi="Times New Roman" w:cs="Times New Roman"/>
                <w:lang w:val="en-US"/>
              </w:rPr>
            </w:pPr>
            <w:r>
              <w:rPr>
                <w:rFonts w:ascii="Times New Roman" w:hAnsi="Times New Roman" w:cs="Times New Roman"/>
                <w:lang w:val="en-US"/>
              </w:rPr>
              <w:t>April 21</w:t>
            </w:r>
          </w:p>
        </w:tc>
      </w:tr>
    </w:tbl>
    <w:p w:rsidR="0079270F" w:rsidRDefault="0079270F" w:rsidP="007848DA">
      <w:pPr>
        <w:shd w:val="clear" w:color="auto" w:fill="FFFFFF"/>
        <w:spacing w:after="380"/>
        <w:ind w:firstLine="709"/>
        <w:rPr>
          <w:rFonts w:ascii="Times New Roman" w:hAnsi="Times New Roman" w:cs="Times New Roman"/>
          <w:lang w:val="en-US"/>
        </w:rPr>
      </w:pPr>
    </w:p>
    <w:p w:rsidR="003E598A" w:rsidRDefault="003E598A" w:rsidP="0079270F">
      <w:pPr>
        <w:tabs>
          <w:tab w:val="left" w:pos="4536"/>
        </w:tabs>
        <w:rPr>
          <w:rFonts w:ascii="Arial" w:hAnsi="Arial" w:cs="Arial"/>
          <w:color w:val="FF0000"/>
          <w:sz w:val="34"/>
          <w:szCs w:val="34"/>
          <w:lang w:val="en-GB"/>
        </w:rPr>
        <w:sectPr w:rsidR="003E598A" w:rsidSect="00877E42">
          <w:headerReference w:type="default" r:id="rId86"/>
          <w:footerReference w:type="default" r:id="rId87"/>
          <w:pgSz w:w="11906" w:h="16838"/>
          <w:pgMar w:top="1418" w:right="1418" w:bottom="1418" w:left="1418" w:header="709" w:footer="709" w:gutter="0"/>
          <w:cols w:space="708"/>
          <w:docGrid w:linePitch="360"/>
        </w:sectPr>
      </w:pPr>
    </w:p>
    <w:p w:rsidR="008F328A" w:rsidRPr="008D63B9" w:rsidRDefault="0079270F" w:rsidP="008D63B9">
      <w:pPr>
        <w:tabs>
          <w:tab w:val="left" w:pos="4536"/>
        </w:tabs>
        <w:spacing w:after="380"/>
        <w:rPr>
          <w:rStyle w:val="a9"/>
          <w:rFonts w:ascii="Arial" w:hAnsi="Arial" w:cs="Arial"/>
          <w:b w:val="0"/>
          <w:bCs w:val="0"/>
          <w:i w:val="0"/>
          <w:iCs w:val="0"/>
          <w:color w:val="FF0000"/>
          <w:sz w:val="34"/>
          <w:szCs w:val="34"/>
        </w:rPr>
      </w:pPr>
      <w:r w:rsidRPr="008D63B9">
        <w:rPr>
          <w:rStyle w:val="a9"/>
          <w:rFonts w:ascii="Arial" w:hAnsi="Arial" w:cs="Arial"/>
          <w:b w:val="0"/>
          <w:bCs w:val="0"/>
          <w:i w:val="0"/>
          <w:iCs w:val="0"/>
          <w:noProof/>
          <w:color w:val="FF0000"/>
          <w:sz w:val="34"/>
          <w:szCs w:val="34"/>
          <w:lang w:eastAsia="el-GR"/>
        </w:rPr>
        <w:lastRenderedPageBreak/>
        <w:drawing>
          <wp:anchor distT="0" distB="0" distL="114300" distR="114300" simplePos="0" relativeHeight="251658240" behindDoc="1" locked="0" layoutInCell="1" allowOverlap="1">
            <wp:simplePos x="0" y="0"/>
            <wp:positionH relativeFrom="column">
              <wp:posOffset>33020</wp:posOffset>
            </wp:positionH>
            <wp:positionV relativeFrom="paragraph">
              <wp:posOffset>13970</wp:posOffset>
            </wp:positionV>
            <wp:extent cx="2868529" cy="2189747"/>
            <wp:effectExtent l="19050" t="0" r="8021" b="0"/>
            <wp:wrapTight wrapText="bothSides">
              <wp:wrapPolygon edited="0">
                <wp:start x="7603" y="0"/>
                <wp:lineTo x="-143" y="2255"/>
                <wp:lineTo x="143" y="9020"/>
                <wp:lineTo x="717" y="18791"/>
                <wp:lineTo x="6885" y="21046"/>
                <wp:lineTo x="8750" y="21422"/>
                <wp:lineTo x="13914" y="21422"/>
                <wp:lineTo x="14058" y="21046"/>
                <wp:lineTo x="16640" y="18227"/>
                <wp:lineTo x="16640" y="18040"/>
                <wp:lineTo x="16783" y="18040"/>
                <wp:lineTo x="18648" y="15221"/>
                <wp:lineTo x="18648" y="15033"/>
                <wp:lineTo x="19078" y="12214"/>
                <wp:lineTo x="19939" y="12026"/>
                <wp:lineTo x="21660" y="9959"/>
                <wp:lineTo x="21660" y="7704"/>
                <wp:lineTo x="21230" y="6389"/>
                <wp:lineTo x="20943" y="6013"/>
                <wp:lineTo x="17070" y="3007"/>
                <wp:lineTo x="17214" y="1879"/>
                <wp:lineTo x="14918" y="188"/>
                <wp:lineTo x="13054" y="0"/>
                <wp:lineTo x="7603" y="0"/>
              </wp:wrapPolygon>
            </wp:wrapTight>
            <wp:docPr id="1" name="0 - Εικόνα" descr="lifecycle_app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fecycle_apple.gif"/>
                    <pic:cNvPicPr/>
                  </pic:nvPicPr>
                  <pic:blipFill>
                    <a:blip r:embed="rId88" cstate="print"/>
                    <a:stretch>
                      <a:fillRect/>
                    </a:stretch>
                  </pic:blipFill>
                  <pic:spPr>
                    <a:xfrm>
                      <a:off x="0" y="0"/>
                      <a:ext cx="2868529" cy="2189747"/>
                    </a:xfrm>
                    <a:prstGeom prst="rect">
                      <a:avLst/>
                    </a:prstGeom>
                  </pic:spPr>
                </pic:pic>
              </a:graphicData>
            </a:graphic>
          </wp:anchor>
        </w:drawing>
      </w:r>
      <w:proofErr w:type="spellStart"/>
      <w:r w:rsidR="008F328A" w:rsidRPr="008D63B9">
        <w:rPr>
          <w:rStyle w:val="a9"/>
          <w:rFonts w:ascii="Arial" w:hAnsi="Arial" w:cs="Arial"/>
          <w:b w:val="0"/>
          <w:bCs w:val="0"/>
          <w:i w:val="0"/>
          <w:iCs w:val="0"/>
          <w:color w:val="FF0000"/>
          <w:sz w:val="34"/>
          <w:szCs w:val="34"/>
        </w:rPr>
        <w:t>Human</w:t>
      </w:r>
      <w:proofErr w:type="spellEnd"/>
      <w:r w:rsidR="008F328A" w:rsidRPr="008D63B9">
        <w:rPr>
          <w:rStyle w:val="a9"/>
          <w:rFonts w:ascii="Arial" w:hAnsi="Arial" w:cs="Arial"/>
          <w:b w:val="0"/>
          <w:bCs w:val="0"/>
          <w:i w:val="0"/>
          <w:iCs w:val="0"/>
          <w:color w:val="FF0000"/>
          <w:sz w:val="34"/>
          <w:szCs w:val="34"/>
        </w:rPr>
        <w:t xml:space="preserve"> </w:t>
      </w:r>
      <w:proofErr w:type="spellStart"/>
      <w:r w:rsidR="008F328A" w:rsidRPr="008D63B9">
        <w:rPr>
          <w:rStyle w:val="a9"/>
          <w:rFonts w:ascii="Arial" w:hAnsi="Arial" w:cs="Arial"/>
          <w:b w:val="0"/>
          <w:bCs w:val="0"/>
          <w:i w:val="0"/>
          <w:iCs w:val="0"/>
          <w:color w:val="FF0000"/>
          <w:sz w:val="34"/>
          <w:szCs w:val="34"/>
        </w:rPr>
        <w:t>ecology</w:t>
      </w:r>
      <w:proofErr w:type="spellEnd"/>
    </w:p>
    <w:p w:rsidR="008F328A" w:rsidRPr="00885DE4" w:rsidRDefault="008F328A" w:rsidP="00885DE4">
      <w:pPr>
        <w:ind w:firstLine="709"/>
        <w:rPr>
          <w:rFonts w:ascii="Times New Roman" w:hAnsi="Times New Roman" w:cs="Times New Roman"/>
          <w:color w:val="000000" w:themeColor="text1"/>
          <w:lang w:val="en-GB"/>
        </w:rPr>
      </w:pPr>
      <w:r w:rsidRPr="00885DE4">
        <w:rPr>
          <w:rFonts w:ascii="Times New Roman" w:hAnsi="Times New Roman" w:cs="Times New Roman"/>
          <w:color w:val="000000" w:themeColor="text1"/>
          <w:lang w:val="en-GB"/>
        </w:rPr>
        <w:t>Ecology is as much a biological science as it is a human science. Human ecology is an </w:t>
      </w:r>
      <w:hyperlink r:id="rId89" w:tooltip="Interdisciplinary" w:history="1">
        <w:r w:rsidRPr="00885DE4">
          <w:rPr>
            <w:rStyle w:val="-"/>
            <w:rFonts w:ascii="Times New Roman" w:hAnsi="Times New Roman" w:cs="Times New Roman"/>
            <w:color w:val="000000" w:themeColor="text1"/>
            <w:u w:val="none"/>
            <w:lang w:val="en-GB"/>
          </w:rPr>
          <w:t>interdisciplinary</w:t>
        </w:r>
      </w:hyperlink>
      <w:r w:rsidRPr="00885DE4">
        <w:rPr>
          <w:rFonts w:ascii="Times New Roman" w:hAnsi="Times New Roman" w:cs="Times New Roman"/>
          <w:color w:val="000000" w:themeColor="text1"/>
          <w:lang w:val="en-GB"/>
        </w:rPr>
        <w:t xml:space="preserve"> investigation into the ecology of our species. "Human ecology may be defined: (1) from a </w:t>
      </w:r>
      <w:proofErr w:type="spellStart"/>
      <w:r w:rsidRPr="00885DE4">
        <w:rPr>
          <w:rFonts w:ascii="Times New Roman" w:hAnsi="Times New Roman" w:cs="Times New Roman"/>
          <w:color w:val="000000" w:themeColor="text1"/>
          <w:lang w:val="en-GB"/>
        </w:rPr>
        <w:t>bioecological</w:t>
      </w:r>
      <w:proofErr w:type="spellEnd"/>
      <w:r w:rsidRPr="00885DE4">
        <w:rPr>
          <w:rFonts w:ascii="Times New Roman" w:hAnsi="Times New Roman" w:cs="Times New Roman"/>
          <w:color w:val="000000" w:themeColor="text1"/>
          <w:lang w:val="en-GB"/>
        </w:rPr>
        <w:t xml:space="preserve"> standpoint as the study of man as the ecological dominant in plant and animal communities and systems; (2) from a </w:t>
      </w:r>
      <w:proofErr w:type="spellStart"/>
      <w:r w:rsidRPr="00885DE4">
        <w:rPr>
          <w:rFonts w:ascii="Times New Roman" w:hAnsi="Times New Roman" w:cs="Times New Roman"/>
          <w:color w:val="000000" w:themeColor="text1"/>
          <w:lang w:val="en-GB"/>
        </w:rPr>
        <w:t>bioecological</w:t>
      </w:r>
      <w:proofErr w:type="spellEnd"/>
      <w:r w:rsidRPr="00885DE4">
        <w:rPr>
          <w:rFonts w:ascii="Times New Roman" w:hAnsi="Times New Roman" w:cs="Times New Roman"/>
          <w:color w:val="000000" w:themeColor="text1"/>
          <w:lang w:val="en-GB"/>
        </w:rPr>
        <w:t xml:space="preserve"> standpoint as simply another animal affecting and being affected by his physical environment; and (3) as a human being, somehow different from animal life in general, interacting with physical and modified environments in a distinctive and creative way. A truly interdisciplinary human ecology will most likely address itself to all three." The term was formally introduced in 1921, but many sociologists, geographers, psychologists, and other disciplines were interested in human relations to natural systems centuries prior, especially in the late 19th century. </w:t>
      </w:r>
    </w:p>
    <w:p w:rsidR="007848DA" w:rsidRDefault="008F328A" w:rsidP="00885DE4">
      <w:pPr>
        <w:pStyle w:val="Web"/>
        <w:shd w:val="clear" w:color="auto" w:fill="FFFFFF"/>
        <w:spacing w:before="0" w:beforeAutospacing="0" w:after="240" w:afterAutospacing="0" w:line="312" w:lineRule="auto"/>
        <w:ind w:firstLine="709"/>
        <w:rPr>
          <w:color w:val="000000" w:themeColor="text1"/>
          <w:sz w:val="22"/>
          <w:szCs w:val="22"/>
          <w:lang w:val="en-GB"/>
        </w:rPr>
        <w:sectPr w:rsidR="007848DA" w:rsidSect="00877E42">
          <w:headerReference w:type="default" r:id="rId90"/>
          <w:footerReference w:type="default" r:id="rId91"/>
          <w:pgSz w:w="11906" w:h="16838"/>
          <w:pgMar w:top="1418" w:right="1418" w:bottom="1418" w:left="1418" w:header="709" w:footer="709" w:gutter="0"/>
          <w:cols w:space="708"/>
          <w:docGrid w:linePitch="360"/>
        </w:sectPr>
      </w:pPr>
      <w:r w:rsidRPr="00885DE4">
        <w:rPr>
          <w:color w:val="000000" w:themeColor="text1"/>
          <w:sz w:val="22"/>
          <w:szCs w:val="22"/>
          <w:lang w:val="en-GB"/>
        </w:rPr>
        <w:t xml:space="preserve">The ecological complexities human beings are facing through the technological transformation of the planetary biome </w:t>
      </w:r>
      <w:proofErr w:type="gramStart"/>
      <w:r w:rsidRPr="00885DE4">
        <w:rPr>
          <w:color w:val="000000" w:themeColor="text1"/>
          <w:sz w:val="22"/>
          <w:szCs w:val="22"/>
          <w:lang w:val="en-GB"/>
        </w:rPr>
        <w:t>has</w:t>
      </w:r>
      <w:proofErr w:type="gramEnd"/>
      <w:r w:rsidRPr="00885DE4">
        <w:rPr>
          <w:color w:val="000000" w:themeColor="text1"/>
          <w:sz w:val="22"/>
          <w:szCs w:val="22"/>
          <w:lang w:val="en-GB"/>
        </w:rPr>
        <w:t xml:space="preserve"> brought on the </w:t>
      </w:r>
      <w:proofErr w:type="spellStart"/>
      <w:r w:rsidR="00C76325" w:rsidRPr="00885DE4">
        <w:rPr>
          <w:color w:val="000000" w:themeColor="text1"/>
          <w:sz w:val="22"/>
          <w:szCs w:val="22"/>
        </w:rPr>
        <w:fldChar w:fldCharType="begin"/>
      </w:r>
      <w:r w:rsidRPr="00885DE4">
        <w:rPr>
          <w:color w:val="000000" w:themeColor="text1"/>
          <w:sz w:val="22"/>
          <w:szCs w:val="22"/>
          <w:lang w:val="en-GB"/>
        </w:rPr>
        <w:instrText xml:space="preserve"> HYPERLINK "https://en.wikipedia.org/wiki/Anthropocene" \o "Anthropocene" </w:instrText>
      </w:r>
      <w:r w:rsidR="00C76325" w:rsidRPr="00885DE4">
        <w:rPr>
          <w:color w:val="000000" w:themeColor="text1"/>
          <w:sz w:val="22"/>
          <w:szCs w:val="22"/>
        </w:rPr>
        <w:fldChar w:fldCharType="separate"/>
      </w:r>
      <w:r w:rsidRPr="00885DE4">
        <w:rPr>
          <w:rStyle w:val="-"/>
          <w:color w:val="000000" w:themeColor="text1"/>
          <w:sz w:val="22"/>
          <w:szCs w:val="22"/>
          <w:u w:val="none"/>
          <w:lang w:val="en-GB"/>
        </w:rPr>
        <w:t>Anthropocene</w:t>
      </w:r>
      <w:proofErr w:type="spellEnd"/>
      <w:r w:rsidR="00C76325" w:rsidRPr="00885DE4">
        <w:rPr>
          <w:color w:val="000000" w:themeColor="text1"/>
          <w:sz w:val="22"/>
          <w:szCs w:val="22"/>
        </w:rPr>
        <w:fldChar w:fldCharType="end"/>
      </w:r>
      <w:r w:rsidRPr="00885DE4">
        <w:rPr>
          <w:color w:val="000000" w:themeColor="text1"/>
          <w:sz w:val="22"/>
          <w:szCs w:val="22"/>
          <w:lang w:val="en-GB"/>
        </w:rPr>
        <w:t>. The unique set of circumstances has generated the need for a new unifying science called </w:t>
      </w:r>
      <w:hyperlink r:id="rId92" w:tooltip="Coupled human and natural systems" w:history="1">
        <w:r w:rsidRPr="00885DE4">
          <w:rPr>
            <w:rStyle w:val="-"/>
            <w:color w:val="000000" w:themeColor="text1"/>
            <w:sz w:val="22"/>
            <w:szCs w:val="22"/>
            <w:u w:val="none"/>
            <w:lang w:val="en-GB"/>
          </w:rPr>
          <w:t>coupled human and natural systems</w:t>
        </w:r>
      </w:hyperlink>
      <w:r w:rsidRPr="00885DE4">
        <w:rPr>
          <w:color w:val="000000" w:themeColor="text1"/>
          <w:sz w:val="22"/>
          <w:szCs w:val="22"/>
          <w:lang w:val="en-GB"/>
        </w:rPr>
        <w:t xml:space="preserve"> that </w:t>
      </w:r>
      <w:proofErr w:type="gramStart"/>
      <w:r w:rsidRPr="00885DE4">
        <w:rPr>
          <w:color w:val="000000" w:themeColor="text1"/>
          <w:sz w:val="22"/>
          <w:szCs w:val="22"/>
          <w:lang w:val="en-GB"/>
        </w:rPr>
        <w:t>builds</w:t>
      </w:r>
      <w:proofErr w:type="gramEnd"/>
      <w:r w:rsidRPr="00885DE4">
        <w:rPr>
          <w:color w:val="000000" w:themeColor="text1"/>
          <w:sz w:val="22"/>
          <w:szCs w:val="22"/>
          <w:lang w:val="en-GB"/>
        </w:rPr>
        <w:t xml:space="preserve"> upon, but moves beyond the field of human ecology. Ecosystems tie into human societies through the critical and all encompassing life-supporting functions they sustain. In recognition of these functions and the incapability of traditional economic valuation methods to see the value in ecosystems, there has been a surge of interest in </w:t>
      </w:r>
      <w:hyperlink r:id="rId93" w:tooltip="Social capital" w:history="1">
        <w:r w:rsidRPr="00885DE4">
          <w:rPr>
            <w:rStyle w:val="-"/>
            <w:color w:val="000000" w:themeColor="text1"/>
            <w:sz w:val="22"/>
            <w:szCs w:val="22"/>
            <w:u w:val="none"/>
            <w:lang w:val="en-GB"/>
          </w:rPr>
          <w:t>social</w:t>
        </w:r>
      </w:hyperlink>
      <w:r w:rsidRPr="00885DE4">
        <w:rPr>
          <w:color w:val="000000" w:themeColor="text1"/>
          <w:sz w:val="22"/>
          <w:szCs w:val="22"/>
          <w:lang w:val="en-GB"/>
        </w:rPr>
        <w:t>-</w:t>
      </w:r>
      <w:hyperlink r:id="rId94" w:tooltip="Natural capital" w:history="1">
        <w:r w:rsidRPr="00885DE4">
          <w:rPr>
            <w:rStyle w:val="-"/>
            <w:color w:val="000000" w:themeColor="text1"/>
            <w:sz w:val="22"/>
            <w:szCs w:val="22"/>
            <w:u w:val="none"/>
            <w:lang w:val="en-GB"/>
          </w:rPr>
          <w:t>natural capital</w:t>
        </w:r>
      </w:hyperlink>
      <w:r w:rsidRPr="00885DE4">
        <w:rPr>
          <w:color w:val="000000" w:themeColor="text1"/>
          <w:sz w:val="22"/>
          <w:szCs w:val="22"/>
          <w:lang w:val="en-GB"/>
        </w:rPr>
        <w:t>, which provides the means to put a value on the stock and use of information and materials stemming from </w:t>
      </w:r>
      <w:hyperlink r:id="rId95" w:tooltip="Ecosystem services" w:history="1">
        <w:r w:rsidRPr="00885DE4">
          <w:rPr>
            <w:rStyle w:val="-"/>
            <w:color w:val="000000" w:themeColor="text1"/>
            <w:sz w:val="22"/>
            <w:szCs w:val="22"/>
            <w:u w:val="none"/>
            <w:lang w:val="en-GB"/>
          </w:rPr>
          <w:t>ecosystem goods and services</w:t>
        </w:r>
      </w:hyperlink>
      <w:r w:rsidRPr="00885DE4">
        <w:rPr>
          <w:color w:val="000000" w:themeColor="text1"/>
          <w:sz w:val="22"/>
          <w:szCs w:val="22"/>
          <w:lang w:val="en-GB"/>
        </w:rPr>
        <w:t>. Ecosystems produce, regulate, maintain, and supply services of critical necessity and beneficial to human health (cognitive and physiological), economies, and they even provide an information or reference function as a living library giving opportunities for science and cognitive development in children engaged in the complexity of the natural world. Ecosystems relate importantly to human ecology as they are the ultimate base foundation of global economics as every commodity, and the capacity for exchange ultimately stem</w:t>
      </w:r>
      <w:r w:rsidR="007848DA">
        <w:rPr>
          <w:color w:val="000000" w:themeColor="text1"/>
          <w:sz w:val="22"/>
          <w:szCs w:val="22"/>
          <w:lang w:val="en-GB"/>
        </w:rPr>
        <w:t>s from the ecosystems on Earth.</w:t>
      </w:r>
    </w:p>
    <w:p w:rsidR="007848DA" w:rsidRPr="008D63B9" w:rsidRDefault="007848DA" w:rsidP="007848DA">
      <w:pPr>
        <w:pStyle w:val="Web"/>
        <w:shd w:val="clear" w:color="auto" w:fill="FFFFFF"/>
        <w:spacing w:before="0" w:beforeAutospacing="0" w:after="380" w:afterAutospacing="0"/>
        <w:rPr>
          <w:rStyle w:val="a9"/>
          <w:rFonts w:ascii="Arial" w:hAnsi="Arial" w:cs="Arial"/>
          <w:b w:val="0"/>
          <w:bCs w:val="0"/>
          <w:i w:val="0"/>
          <w:iCs w:val="0"/>
          <w:color w:val="FF0000"/>
          <w:sz w:val="34"/>
          <w:szCs w:val="34"/>
        </w:rPr>
      </w:pPr>
      <w:proofErr w:type="spellStart"/>
      <w:r w:rsidRPr="008D63B9">
        <w:rPr>
          <w:rStyle w:val="a9"/>
          <w:rFonts w:ascii="Arial" w:hAnsi="Arial" w:cs="Arial"/>
          <w:b w:val="0"/>
          <w:bCs w:val="0"/>
          <w:i w:val="0"/>
          <w:iCs w:val="0"/>
          <w:color w:val="FF0000"/>
          <w:sz w:val="34"/>
          <w:szCs w:val="34"/>
        </w:rPr>
        <w:lastRenderedPageBreak/>
        <w:t>Ecosystem</w:t>
      </w:r>
      <w:proofErr w:type="spellEnd"/>
      <w:r w:rsidRPr="008D63B9">
        <w:rPr>
          <w:rStyle w:val="a9"/>
          <w:rFonts w:ascii="Arial" w:hAnsi="Arial" w:cs="Arial"/>
          <w:b w:val="0"/>
          <w:bCs w:val="0"/>
          <w:i w:val="0"/>
          <w:iCs w:val="0"/>
          <w:color w:val="FF0000"/>
          <w:sz w:val="34"/>
          <w:szCs w:val="34"/>
        </w:rPr>
        <w:t xml:space="preserve"> </w:t>
      </w:r>
      <w:proofErr w:type="spellStart"/>
      <w:r w:rsidRPr="008D63B9">
        <w:rPr>
          <w:rStyle w:val="a9"/>
          <w:rFonts w:ascii="Arial" w:hAnsi="Arial" w:cs="Arial"/>
          <w:b w:val="0"/>
          <w:bCs w:val="0"/>
          <w:i w:val="0"/>
          <w:iCs w:val="0"/>
          <w:color w:val="FF0000"/>
          <w:sz w:val="34"/>
          <w:szCs w:val="34"/>
        </w:rPr>
        <w:t>Ecology</w:t>
      </w:r>
      <w:proofErr w:type="spellEnd"/>
    </w:p>
    <w:p w:rsidR="007848DA" w:rsidRPr="007848DA" w:rsidRDefault="007848DA" w:rsidP="007848DA">
      <w:pPr>
        <w:pStyle w:val="Web"/>
        <w:shd w:val="clear" w:color="auto" w:fill="FFFFFF"/>
        <w:spacing w:before="0" w:beforeAutospacing="0" w:after="240" w:afterAutospacing="0" w:line="312" w:lineRule="auto"/>
        <w:ind w:firstLine="709"/>
        <w:rPr>
          <w:color w:val="000000" w:themeColor="text1"/>
          <w:sz w:val="22"/>
          <w:szCs w:val="22"/>
          <w:lang w:val="en-GB"/>
        </w:rPr>
      </w:pPr>
      <w:r w:rsidRPr="007848DA">
        <w:rPr>
          <w:color w:val="000000" w:themeColor="text1"/>
          <w:sz w:val="22"/>
          <w:szCs w:val="22"/>
          <w:lang w:val="en-GB"/>
        </w:rPr>
        <w:t xml:space="preserve">Ecosystems may be habitats within biomes that form an integrated whole and a dynamically responsive system having both physical and biological complexes. Ecosystem ecology is the science of determining the fluxes of materials (e.g. carbon, phosphorus) between different pools (e.g., tree biomass, soil organic material). </w:t>
      </w:r>
      <w:proofErr w:type="gramStart"/>
      <w:r w:rsidRPr="007848DA">
        <w:rPr>
          <w:color w:val="000000" w:themeColor="text1"/>
          <w:sz w:val="22"/>
          <w:szCs w:val="22"/>
          <w:lang w:val="en-GB"/>
        </w:rPr>
        <w:t>Ecosystem ecologist attempt to determine the underlying causes of these fluxes.</w:t>
      </w:r>
      <w:proofErr w:type="gramEnd"/>
      <w:r w:rsidRPr="007848DA">
        <w:rPr>
          <w:color w:val="000000" w:themeColor="text1"/>
          <w:sz w:val="22"/>
          <w:szCs w:val="22"/>
          <w:lang w:val="en-GB"/>
        </w:rPr>
        <w:t xml:space="preserve"> Research in ecosystem ecology might measure </w:t>
      </w:r>
      <w:hyperlink r:id="rId96" w:tooltip="Primary production" w:history="1">
        <w:r w:rsidRPr="007848DA">
          <w:rPr>
            <w:rStyle w:val="-"/>
            <w:color w:val="000000" w:themeColor="text1"/>
            <w:sz w:val="22"/>
            <w:szCs w:val="22"/>
            <w:u w:val="none"/>
            <w:lang w:val="en-GB"/>
          </w:rPr>
          <w:t>primary production</w:t>
        </w:r>
      </w:hyperlink>
      <w:r w:rsidRPr="007848DA">
        <w:rPr>
          <w:color w:val="000000" w:themeColor="text1"/>
          <w:sz w:val="22"/>
          <w:szCs w:val="22"/>
          <w:lang w:val="en-GB"/>
        </w:rPr>
        <w:t> (g C/m^2) in a </w:t>
      </w:r>
      <w:hyperlink r:id="rId97" w:tooltip="Wetland" w:history="1">
        <w:r w:rsidRPr="007848DA">
          <w:rPr>
            <w:rStyle w:val="-"/>
            <w:color w:val="000000" w:themeColor="text1"/>
            <w:sz w:val="22"/>
            <w:szCs w:val="22"/>
            <w:u w:val="none"/>
            <w:lang w:val="en-GB"/>
          </w:rPr>
          <w:t>wetland</w:t>
        </w:r>
      </w:hyperlink>
      <w:r w:rsidRPr="007848DA">
        <w:rPr>
          <w:color w:val="000000" w:themeColor="text1"/>
          <w:sz w:val="22"/>
          <w:szCs w:val="22"/>
          <w:lang w:val="en-GB"/>
        </w:rPr>
        <w:t> in relation to decomposition and consumption rates (g C/m^2/y). This requires an understanding of the community connections between plants (i.e., primary producers) and the decomposers (e.g., </w:t>
      </w:r>
      <w:hyperlink r:id="rId98" w:tooltip="Fungi" w:history="1">
        <w:r w:rsidRPr="007848DA">
          <w:rPr>
            <w:rStyle w:val="-"/>
            <w:color w:val="000000" w:themeColor="text1"/>
            <w:sz w:val="22"/>
            <w:szCs w:val="22"/>
            <w:u w:val="none"/>
            <w:lang w:val="en-GB"/>
          </w:rPr>
          <w:t>fungi</w:t>
        </w:r>
      </w:hyperlink>
      <w:r w:rsidRPr="007848DA">
        <w:rPr>
          <w:color w:val="000000" w:themeColor="text1"/>
          <w:sz w:val="22"/>
          <w:szCs w:val="22"/>
          <w:lang w:val="en-GB"/>
        </w:rPr>
        <w:t xml:space="preserve"> and bacteria), </w:t>
      </w:r>
    </w:p>
    <w:p w:rsidR="00E227F4" w:rsidRPr="00D60A83" w:rsidRDefault="007848DA" w:rsidP="00E227F4">
      <w:pPr>
        <w:pStyle w:val="Web"/>
        <w:shd w:val="clear" w:color="auto" w:fill="FFFFFF"/>
        <w:spacing w:before="0" w:beforeAutospacing="0" w:after="240" w:afterAutospacing="0" w:line="312" w:lineRule="auto"/>
        <w:ind w:firstLine="709"/>
        <w:rPr>
          <w:color w:val="000000" w:themeColor="text1"/>
          <w:sz w:val="22"/>
          <w:szCs w:val="22"/>
          <w:lang w:val="en-GB"/>
        </w:rPr>
        <w:sectPr w:rsidR="00E227F4" w:rsidRPr="00D60A83" w:rsidSect="00877E42">
          <w:headerReference w:type="default" r:id="rId99"/>
          <w:footerReference w:type="default" r:id="rId100"/>
          <w:pgSz w:w="11906" w:h="16838"/>
          <w:pgMar w:top="1418" w:right="1418" w:bottom="1418" w:left="1418" w:header="709" w:footer="709" w:gutter="0"/>
          <w:cols w:space="708"/>
          <w:docGrid w:linePitch="360"/>
        </w:sectPr>
      </w:pPr>
      <w:r w:rsidRPr="007848DA">
        <w:rPr>
          <w:color w:val="000000" w:themeColor="text1"/>
          <w:sz w:val="22"/>
          <w:szCs w:val="22"/>
          <w:lang w:val="en-GB"/>
        </w:rPr>
        <w:t>The underlying concept of ecosystem can be traced back to 1864 in the published work of </w:t>
      </w:r>
      <w:hyperlink r:id="rId101" w:tooltip="George Perkins Marsh" w:history="1">
        <w:r w:rsidRPr="007848DA">
          <w:rPr>
            <w:rStyle w:val="-"/>
            <w:color w:val="000000" w:themeColor="text1"/>
            <w:sz w:val="22"/>
            <w:szCs w:val="22"/>
            <w:u w:val="none"/>
            <w:lang w:val="en-GB"/>
          </w:rPr>
          <w:t>George Perkins Marsh</w:t>
        </w:r>
      </w:hyperlink>
      <w:r w:rsidRPr="007848DA">
        <w:rPr>
          <w:color w:val="000000" w:themeColor="text1"/>
          <w:sz w:val="22"/>
          <w:szCs w:val="22"/>
          <w:lang w:val="en-GB"/>
        </w:rPr>
        <w:t xml:space="preserve"> ("Man and Nature"). Within an ecosystem, organisms are linked to the physical and biological components of their environment to which they are adapted. Ecosystems are complex adaptive systems where the </w:t>
      </w:r>
      <w:proofErr w:type="gramStart"/>
      <w:r w:rsidRPr="007848DA">
        <w:rPr>
          <w:color w:val="000000" w:themeColor="text1"/>
          <w:sz w:val="22"/>
          <w:szCs w:val="22"/>
          <w:lang w:val="en-GB"/>
        </w:rPr>
        <w:t>interaction of life processes form</w:t>
      </w:r>
      <w:proofErr w:type="gramEnd"/>
      <w:r w:rsidRPr="007848DA">
        <w:rPr>
          <w:color w:val="000000" w:themeColor="text1"/>
          <w:sz w:val="22"/>
          <w:szCs w:val="22"/>
          <w:lang w:val="en-GB"/>
        </w:rPr>
        <w:t xml:space="preserve"> self-organizing patterns across different scales of time and space. Ecosystems are broadly categorized as </w:t>
      </w:r>
      <w:hyperlink r:id="rId102" w:tooltip="Terrestrial ecosystem" w:history="1">
        <w:r w:rsidRPr="007848DA">
          <w:rPr>
            <w:rStyle w:val="-"/>
            <w:color w:val="000000" w:themeColor="text1"/>
            <w:sz w:val="22"/>
            <w:szCs w:val="22"/>
            <w:u w:val="none"/>
            <w:lang w:val="en-GB"/>
          </w:rPr>
          <w:t>terrestrial</w:t>
        </w:r>
      </w:hyperlink>
      <w:r w:rsidRPr="007848DA">
        <w:rPr>
          <w:color w:val="000000" w:themeColor="text1"/>
          <w:sz w:val="22"/>
          <w:szCs w:val="22"/>
          <w:lang w:val="en-GB"/>
        </w:rPr>
        <w:t>, </w:t>
      </w:r>
      <w:hyperlink r:id="rId103" w:tooltip="Freshwater ecosystem" w:history="1">
        <w:r w:rsidRPr="007848DA">
          <w:rPr>
            <w:rStyle w:val="-"/>
            <w:color w:val="000000" w:themeColor="text1"/>
            <w:sz w:val="22"/>
            <w:szCs w:val="22"/>
            <w:u w:val="none"/>
            <w:lang w:val="en-GB"/>
          </w:rPr>
          <w:t>freshwater</w:t>
        </w:r>
      </w:hyperlink>
      <w:r w:rsidRPr="007848DA">
        <w:rPr>
          <w:color w:val="000000" w:themeColor="text1"/>
          <w:sz w:val="22"/>
          <w:szCs w:val="22"/>
          <w:lang w:val="en-GB"/>
        </w:rPr>
        <w:t>, atmospheric, or </w:t>
      </w:r>
      <w:hyperlink r:id="rId104" w:tooltip="Marine ecosystem" w:history="1">
        <w:r w:rsidRPr="007848DA">
          <w:rPr>
            <w:rStyle w:val="-"/>
            <w:color w:val="000000" w:themeColor="text1"/>
            <w:sz w:val="22"/>
            <w:szCs w:val="22"/>
            <w:u w:val="none"/>
            <w:lang w:val="en-GB"/>
          </w:rPr>
          <w:t>marine</w:t>
        </w:r>
      </w:hyperlink>
      <w:r w:rsidRPr="007848DA">
        <w:rPr>
          <w:color w:val="000000" w:themeColor="text1"/>
          <w:sz w:val="22"/>
          <w:szCs w:val="22"/>
          <w:lang w:val="en-GB"/>
        </w:rPr>
        <w:t xml:space="preserve">. Differences stem from the nature of the unique physical environments that shapes the biodiversity within each. A more recent addition to ecosystem ecology </w:t>
      </w:r>
      <w:proofErr w:type="gramStart"/>
      <w:r w:rsidRPr="007848DA">
        <w:rPr>
          <w:color w:val="000000" w:themeColor="text1"/>
          <w:sz w:val="22"/>
          <w:szCs w:val="22"/>
          <w:lang w:val="en-GB"/>
        </w:rPr>
        <w:t>are</w:t>
      </w:r>
      <w:proofErr w:type="gramEnd"/>
      <w:r w:rsidRPr="007848DA">
        <w:rPr>
          <w:color w:val="000000" w:themeColor="text1"/>
          <w:sz w:val="22"/>
          <w:szCs w:val="22"/>
          <w:lang w:val="en-GB"/>
        </w:rPr>
        <w:t> </w:t>
      </w:r>
      <w:proofErr w:type="spellStart"/>
      <w:r w:rsidR="00C76325" w:rsidRPr="007848DA">
        <w:rPr>
          <w:color w:val="000000" w:themeColor="text1"/>
          <w:sz w:val="22"/>
          <w:szCs w:val="22"/>
        </w:rPr>
        <w:fldChar w:fldCharType="begin"/>
      </w:r>
      <w:r w:rsidRPr="007848DA">
        <w:rPr>
          <w:color w:val="000000" w:themeColor="text1"/>
          <w:sz w:val="22"/>
          <w:szCs w:val="22"/>
          <w:lang w:val="en-GB"/>
        </w:rPr>
        <w:instrText xml:space="preserve"> HYPERLINK "https://en.wikipedia.org/wiki/Technoecosystems" \o "Technoecosystems" </w:instrText>
      </w:r>
      <w:r w:rsidR="00C76325" w:rsidRPr="007848DA">
        <w:rPr>
          <w:color w:val="000000" w:themeColor="text1"/>
          <w:sz w:val="22"/>
          <w:szCs w:val="22"/>
        </w:rPr>
        <w:fldChar w:fldCharType="separate"/>
      </w:r>
      <w:r w:rsidRPr="007848DA">
        <w:rPr>
          <w:rStyle w:val="-"/>
          <w:color w:val="000000" w:themeColor="text1"/>
          <w:sz w:val="22"/>
          <w:szCs w:val="22"/>
          <w:u w:val="none"/>
          <w:lang w:val="en-GB"/>
        </w:rPr>
        <w:t>technoecosystems</w:t>
      </w:r>
      <w:proofErr w:type="spellEnd"/>
      <w:r w:rsidR="00C76325" w:rsidRPr="007848DA">
        <w:rPr>
          <w:color w:val="000000" w:themeColor="text1"/>
          <w:sz w:val="22"/>
          <w:szCs w:val="22"/>
        </w:rPr>
        <w:fldChar w:fldCharType="end"/>
      </w:r>
      <w:r w:rsidRPr="007848DA">
        <w:rPr>
          <w:color w:val="000000" w:themeColor="text1"/>
          <w:sz w:val="22"/>
          <w:szCs w:val="22"/>
          <w:lang w:val="en-GB"/>
        </w:rPr>
        <w:t>, which are affected by or primaril</w:t>
      </w:r>
      <w:r w:rsidR="008D63B9">
        <w:rPr>
          <w:color w:val="000000" w:themeColor="text1"/>
          <w:sz w:val="22"/>
          <w:szCs w:val="22"/>
          <w:lang w:val="en-GB"/>
        </w:rPr>
        <w:t>y the result of human activity.</w:t>
      </w:r>
    </w:p>
    <w:p w:rsidR="008D63B9" w:rsidRPr="008D63B9" w:rsidRDefault="008D63B9" w:rsidP="008D63B9">
      <w:pPr>
        <w:pStyle w:val="Web"/>
        <w:shd w:val="clear" w:color="auto" w:fill="FFFFFF"/>
        <w:spacing w:before="0" w:beforeAutospacing="0" w:after="380" w:afterAutospacing="0" w:line="312" w:lineRule="auto"/>
        <w:rPr>
          <w:rFonts w:ascii="Arial" w:hAnsi="Arial" w:cs="Arial"/>
          <w:color w:val="FF0000"/>
          <w:sz w:val="34"/>
          <w:szCs w:val="34"/>
        </w:rPr>
      </w:pPr>
      <w:r w:rsidRPr="008D63B9">
        <w:rPr>
          <w:rStyle w:val="a9"/>
          <w:rFonts w:ascii="Arial" w:hAnsi="Arial" w:cs="Arial"/>
          <w:b w:val="0"/>
          <w:bCs w:val="0"/>
          <w:i w:val="0"/>
          <w:iCs w:val="0"/>
          <w:color w:val="FF0000"/>
          <w:sz w:val="34"/>
          <w:szCs w:val="34"/>
        </w:rPr>
        <w:lastRenderedPageBreak/>
        <w:t>Η ΟΙΚΟΓΕΝΕΙΑ ΜΟΥ</w:t>
      </w:r>
    </w:p>
    <w:p w:rsidR="008D63B9" w:rsidRDefault="003E598A" w:rsidP="00E227F4">
      <w:pPr>
        <w:pStyle w:val="Web"/>
        <w:shd w:val="clear" w:color="auto" w:fill="FFFFFF"/>
        <w:spacing w:before="0" w:beforeAutospacing="0" w:after="240" w:afterAutospacing="0" w:line="312" w:lineRule="auto"/>
        <w:ind w:firstLine="709"/>
        <w:rPr>
          <w:color w:val="000000" w:themeColor="text1"/>
          <w:sz w:val="22"/>
          <w:szCs w:val="22"/>
          <w:lang w:val="en-GB"/>
        </w:rPr>
      </w:pPr>
      <w:r>
        <w:rPr>
          <w:noProof/>
          <w:color w:val="000000" w:themeColor="text1"/>
          <w:sz w:val="22"/>
          <w:szCs w:val="22"/>
        </w:rPr>
        <w:drawing>
          <wp:inline distT="0" distB="0" distL="0" distR="0">
            <wp:extent cx="5486400" cy="3200400"/>
            <wp:effectExtent l="0" t="0" r="0" b="0"/>
            <wp:docPr id="3" name="Διάγραμμα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5" r:lo="rId106" r:qs="rId107" r:cs="rId108"/>
              </a:graphicData>
            </a:graphic>
          </wp:inline>
        </w:drawing>
      </w:r>
    </w:p>
    <w:p w:rsidR="008D63B9" w:rsidRDefault="008D63B9" w:rsidP="008D63B9">
      <w:pPr>
        <w:rPr>
          <w:lang w:eastAsia="el-GR"/>
        </w:rPr>
      </w:pPr>
    </w:p>
    <w:p w:rsidR="008D63B9" w:rsidRPr="008D63B9" w:rsidRDefault="008D63B9" w:rsidP="008D63B9">
      <w:pPr>
        <w:rPr>
          <w:lang w:eastAsia="el-GR"/>
        </w:rPr>
      </w:pPr>
    </w:p>
    <w:p w:rsidR="007848DA" w:rsidRPr="008D63B9" w:rsidRDefault="008D63B9" w:rsidP="008D63B9">
      <w:pPr>
        <w:tabs>
          <w:tab w:val="left" w:pos="1827"/>
        </w:tabs>
        <w:rPr>
          <w:lang w:val="en-GB" w:eastAsia="el-GR"/>
        </w:rPr>
      </w:pPr>
      <w:r>
        <w:rPr>
          <w:lang w:val="en-GB" w:eastAsia="el-GR"/>
        </w:rPr>
        <w:tab/>
      </w:r>
    </w:p>
    <w:sectPr w:rsidR="007848DA" w:rsidRPr="008D63B9" w:rsidSect="00877E42">
      <w:headerReference w:type="default" r:id="rId110"/>
      <w:footerReference w:type="default" r:id="rId111"/>
      <w:pgSz w:w="11906" w:h="16838"/>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613C" w:rsidRDefault="00FE613C" w:rsidP="009B60B1">
      <w:pPr>
        <w:spacing w:after="0" w:line="240" w:lineRule="auto"/>
      </w:pPr>
      <w:r>
        <w:separator/>
      </w:r>
    </w:p>
  </w:endnote>
  <w:endnote w:type="continuationSeparator" w:id="0">
    <w:p w:rsidR="00FE613C" w:rsidRDefault="00FE613C" w:rsidP="009B60B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Kalinga">
    <w:altName w:val="Times New Roman"/>
    <w:panose1 w:val="00000000000000000000"/>
    <w:charset w:val="00"/>
    <w:family w:val="roman"/>
    <w:notTrueType/>
    <w:pitch w:val="default"/>
    <w:sig w:usb0="00000000" w:usb1="00000000" w:usb2="00000000" w:usb3="00000000" w:csb0="00000000" w:csb1="00000000"/>
  </w:font>
  <w:font w:name="Sendnya">
    <w:altName w:val="Courier"/>
    <w:panose1 w:val="00000400000000000000"/>
    <w:charset w:val="01"/>
    <w:family w:val="roman"/>
    <w:notTrueType/>
    <w:pitch w:val="variable"/>
    <w:sig w:usb0="00000000" w:usb1="00000000" w:usb2="00000000" w:usb3="00000000" w:csb0="00000000"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6799" w:rsidRPr="005A6799" w:rsidRDefault="005A6799">
    <w:pPr>
      <w:pStyle w:val="a5"/>
      <w:rPr>
        <w:lang w:val="en-GB"/>
      </w:rPr>
    </w:pPr>
    <w:r>
      <w:rPr>
        <w:lang w:val="en-GB"/>
      </w:rPr>
      <w:t>1</w:t>
    </w:r>
    <w:r w:rsidRPr="005A6799">
      <w:rPr>
        <w:vertAlign w:val="superscript"/>
      </w:rPr>
      <w:t>ο</w:t>
    </w:r>
    <w:r>
      <w:t xml:space="preserve"> Λήμμα, σελ.</w:t>
    </w:r>
    <w:r w:rsidR="00554D49">
      <w:rPr>
        <w:lang w:val="en-GB"/>
      </w:rPr>
      <w:t>2</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7247" w:rsidRDefault="00797247">
    <w:pPr>
      <w:pStyle w:val="a5"/>
    </w:pPr>
    <w:r>
      <w:t>1</w:t>
    </w:r>
    <w:r w:rsidRPr="00797247">
      <w:rPr>
        <w:vertAlign w:val="superscript"/>
      </w:rPr>
      <w:t>ο</w:t>
    </w:r>
    <w:r>
      <w:t xml:space="preserve"> Λήμμα, σελ.2</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4D49" w:rsidRPr="005A6799" w:rsidRDefault="00554D49">
    <w:pPr>
      <w:pStyle w:val="a5"/>
      <w:rPr>
        <w:lang w:val="en-GB"/>
      </w:rPr>
    </w:pPr>
    <w:r>
      <w:rPr>
        <w:lang w:val="en-GB"/>
      </w:rPr>
      <w:t>1</w:t>
    </w:r>
    <w:r w:rsidRPr="005A6799">
      <w:rPr>
        <w:vertAlign w:val="superscript"/>
      </w:rPr>
      <w:t>ο</w:t>
    </w:r>
    <w:r>
      <w:t xml:space="preserve"> Λήμμα, σελ.</w:t>
    </w:r>
    <w:r>
      <w:rPr>
        <w:lang w:val="en-GB"/>
      </w:rPr>
      <w:t>3</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6799" w:rsidRPr="005A6799" w:rsidRDefault="005A6799">
    <w:pPr>
      <w:pStyle w:val="a5"/>
      <w:rPr>
        <w:lang w:val="en-GB"/>
      </w:rPr>
    </w:pPr>
    <w:r>
      <w:rPr>
        <w:lang w:val="en-GB"/>
      </w:rPr>
      <w:t>2</w:t>
    </w:r>
    <w:r w:rsidRPr="005A6799">
      <w:rPr>
        <w:vertAlign w:val="superscript"/>
      </w:rPr>
      <w:t>ο</w:t>
    </w:r>
    <w:r>
      <w:t xml:space="preserve"> Λήμμα, σελ.</w:t>
    </w:r>
    <w:r>
      <w:rPr>
        <w:lang w:val="en-GB"/>
      </w:rPr>
      <w:t>4</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6799" w:rsidRPr="005A6799" w:rsidRDefault="00E227F4">
    <w:pPr>
      <w:pStyle w:val="a5"/>
      <w:rPr>
        <w:lang w:val="en-GB"/>
      </w:rPr>
    </w:pPr>
    <w:r>
      <w:rPr>
        <w:lang w:val="en-GB"/>
      </w:rPr>
      <w:t>3</w:t>
    </w:r>
    <w:r w:rsidR="005A6799" w:rsidRPr="005A6799">
      <w:rPr>
        <w:vertAlign w:val="superscript"/>
      </w:rPr>
      <w:t>ο</w:t>
    </w:r>
    <w:r w:rsidR="005A6799">
      <w:t xml:space="preserve"> Λήμμα, σελ.</w:t>
    </w:r>
    <w:r w:rsidR="003E598A">
      <w:rPr>
        <w:lang w:val="en-GB"/>
      </w:rPr>
      <w:t>5</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598A" w:rsidRPr="005A6799" w:rsidRDefault="003E598A">
    <w:pPr>
      <w:pStyle w:val="a5"/>
      <w:rPr>
        <w:lang w:val="en-GB"/>
      </w:rPr>
    </w:pPr>
    <w:r>
      <w:rPr>
        <w:lang w:val="en-GB"/>
      </w:rPr>
      <w:t>4</w:t>
    </w:r>
    <w:r w:rsidRPr="005A6799">
      <w:rPr>
        <w:vertAlign w:val="superscript"/>
      </w:rPr>
      <w:t>ο</w:t>
    </w:r>
    <w:r>
      <w:t xml:space="preserve"> Λήμμα, σελ.</w:t>
    </w:r>
    <w:r>
      <w:rPr>
        <w:lang w:val="en-GB"/>
      </w:rPr>
      <w:t>6</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6799" w:rsidRPr="00E227F4" w:rsidRDefault="008D63B9">
    <w:pPr>
      <w:pStyle w:val="a5"/>
    </w:pPr>
    <w:r>
      <w:t>5</w:t>
    </w:r>
    <w:r w:rsidR="005A6799" w:rsidRPr="005A6799">
      <w:rPr>
        <w:vertAlign w:val="superscript"/>
      </w:rPr>
      <w:t>ο</w:t>
    </w:r>
    <w:r w:rsidR="005A6799">
      <w:t xml:space="preserve"> Λήμμα, σελ.</w:t>
    </w:r>
    <w:r w:rsidR="00E227F4">
      <w:t>7</w: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27F4" w:rsidRPr="003E598A" w:rsidRDefault="00E227F4">
    <w:pPr>
      <w:pStyle w:val="a5"/>
      <w:rPr>
        <w:lang w:val="en-GB"/>
      </w:rPr>
    </w:pPr>
    <w:r>
      <w:t>6</w:t>
    </w:r>
    <w:r w:rsidRPr="005A6799">
      <w:rPr>
        <w:vertAlign w:val="superscript"/>
      </w:rPr>
      <w:t>ο</w:t>
    </w:r>
    <w:r>
      <w:t xml:space="preserve"> Λήμμα, σελ.</w:t>
    </w:r>
    <w:r w:rsidR="003E598A">
      <w:rPr>
        <w:lang w:val="en-GB"/>
      </w:rPr>
      <w:t>8</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613C" w:rsidRDefault="00FE613C" w:rsidP="009B60B1">
      <w:pPr>
        <w:spacing w:after="0" w:line="240" w:lineRule="auto"/>
      </w:pPr>
      <w:r>
        <w:separator/>
      </w:r>
    </w:p>
  </w:footnote>
  <w:footnote w:type="continuationSeparator" w:id="0">
    <w:p w:rsidR="00FE613C" w:rsidRDefault="00FE613C" w:rsidP="009B60B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6799" w:rsidRPr="005A6799" w:rsidRDefault="005A6799">
    <w:pPr>
      <w:pStyle w:val="a4"/>
    </w:pPr>
    <w:r>
      <w:rPr>
        <w:lang w:val="en-GB"/>
      </w:rPr>
      <w:t>1</w:t>
    </w:r>
    <w:r>
      <w:rPr>
        <w:vertAlign w:val="superscript"/>
      </w:rPr>
      <w:t xml:space="preserve">ο </w:t>
    </w:r>
    <w:r>
      <w:t xml:space="preserve">Λήμμα: </w:t>
    </w:r>
    <w:r>
      <w:rPr>
        <w:lang w:val="en-GB"/>
      </w:rPr>
      <w:t xml:space="preserve">Ecology </w:t>
    </w:r>
  </w:p>
  <w:p w:rsidR="005A6799" w:rsidRPr="00885DE4" w:rsidRDefault="005A6799">
    <w:pPr>
      <w:pStyle w:val="a4"/>
      <w:rPr>
        <w:lang w:val="en-GB"/>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7247" w:rsidRPr="00797247" w:rsidRDefault="00797247">
    <w:pPr>
      <w:pStyle w:val="a4"/>
      <w:rPr>
        <w:lang w:val="en-GB"/>
      </w:rPr>
    </w:pPr>
    <w:r>
      <w:t>1</w:t>
    </w:r>
    <w:r w:rsidRPr="00797247">
      <w:rPr>
        <w:vertAlign w:val="superscript"/>
      </w:rPr>
      <w:t>Ο</w:t>
    </w:r>
    <w:r>
      <w:t xml:space="preserve"> Λήμμα: </w:t>
    </w:r>
    <w:r>
      <w:rPr>
        <w:lang w:val="en-GB"/>
      </w:rPr>
      <w:t>Ecology</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4D49" w:rsidRPr="005A6799" w:rsidRDefault="00554D49">
    <w:pPr>
      <w:pStyle w:val="a4"/>
    </w:pPr>
    <w:r>
      <w:rPr>
        <w:lang w:val="en-GB"/>
      </w:rPr>
      <w:t>1</w:t>
    </w:r>
    <w:r>
      <w:rPr>
        <w:vertAlign w:val="superscript"/>
      </w:rPr>
      <w:t xml:space="preserve">ο </w:t>
    </w:r>
    <w:r>
      <w:t xml:space="preserve">Λήμμα: </w:t>
    </w:r>
    <w:r>
      <w:rPr>
        <w:lang w:val="en-GB"/>
      </w:rPr>
      <w:t xml:space="preserve">Ecology </w:t>
    </w:r>
  </w:p>
  <w:p w:rsidR="00554D49" w:rsidRPr="00885DE4" w:rsidRDefault="00554D49">
    <w:pPr>
      <w:pStyle w:val="a4"/>
      <w:rPr>
        <w:lang w:val="en-GB"/>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6799" w:rsidRPr="005A6799" w:rsidRDefault="005A6799">
    <w:pPr>
      <w:pStyle w:val="a4"/>
    </w:pPr>
    <w:r>
      <w:t>2</w:t>
    </w:r>
    <w:r>
      <w:rPr>
        <w:vertAlign w:val="superscript"/>
      </w:rPr>
      <w:t xml:space="preserve">ο </w:t>
    </w:r>
    <w:r>
      <w:t xml:space="preserve">Λήμμα: </w:t>
    </w:r>
    <w:r>
      <w:rPr>
        <w:lang w:val="en-GB"/>
      </w:rPr>
      <w:t>Behavioural</w:t>
    </w:r>
    <w:r>
      <w:t xml:space="preserve"> </w:t>
    </w:r>
    <w:r>
      <w:rPr>
        <w:lang w:val="en-GB"/>
      </w:rPr>
      <w:t xml:space="preserve">Ecology </w:t>
    </w:r>
  </w:p>
  <w:p w:rsidR="005A6799" w:rsidRPr="00885DE4" w:rsidRDefault="005A6799">
    <w:pPr>
      <w:pStyle w:val="a4"/>
      <w:rPr>
        <w:lang w:val="en-GB"/>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6799" w:rsidRPr="005A6799" w:rsidRDefault="003E598A">
    <w:pPr>
      <w:pStyle w:val="a4"/>
    </w:pPr>
    <w:r>
      <w:rPr>
        <w:lang w:val="en-GB"/>
      </w:rPr>
      <w:t>3</w:t>
    </w:r>
    <w:r w:rsidR="005A6799">
      <w:rPr>
        <w:vertAlign w:val="superscript"/>
      </w:rPr>
      <w:t xml:space="preserve">ο </w:t>
    </w:r>
    <w:r w:rsidR="005A6799">
      <w:t>Λήμμα:</w:t>
    </w:r>
    <w:r>
      <w:rPr>
        <w:lang w:val="en-GB"/>
      </w:rPr>
      <w:t xml:space="preserve"> Molecular </w:t>
    </w:r>
    <w:r w:rsidR="005A6799">
      <w:rPr>
        <w:lang w:val="en-GB"/>
      </w:rPr>
      <w:t xml:space="preserve">Ecology </w:t>
    </w:r>
  </w:p>
  <w:p w:rsidR="005A6799" w:rsidRPr="00885DE4" w:rsidRDefault="005A6799">
    <w:pPr>
      <w:pStyle w:val="a4"/>
      <w:rPr>
        <w:lang w:val="en-GB"/>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598A" w:rsidRPr="005A6799" w:rsidRDefault="003E598A">
    <w:pPr>
      <w:pStyle w:val="a4"/>
    </w:pPr>
    <w:r>
      <w:rPr>
        <w:lang w:val="en-GB"/>
      </w:rPr>
      <w:t>4</w:t>
    </w:r>
    <w:r>
      <w:rPr>
        <w:vertAlign w:val="superscript"/>
      </w:rPr>
      <w:t xml:space="preserve">ο </w:t>
    </w:r>
    <w:r>
      <w:t>Λήμμα:</w:t>
    </w:r>
    <w:r>
      <w:rPr>
        <w:lang w:val="en-GB"/>
      </w:rPr>
      <w:t xml:space="preserve"> Human Ecology </w:t>
    </w:r>
  </w:p>
  <w:p w:rsidR="003E598A" w:rsidRPr="00885DE4" w:rsidRDefault="003E598A">
    <w:pPr>
      <w:pStyle w:val="a4"/>
      <w:rPr>
        <w:lang w:val="en-GB"/>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6799" w:rsidRPr="00E227F4" w:rsidRDefault="00E227F4">
    <w:pPr>
      <w:pStyle w:val="a4"/>
      <w:rPr>
        <w:lang w:val="en-GB"/>
      </w:rPr>
    </w:pPr>
    <w:r>
      <w:t>5</w:t>
    </w:r>
    <w:r w:rsidR="005A6799">
      <w:rPr>
        <w:vertAlign w:val="superscript"/>
      </w:rPr>
      <w:t xml:space="preserve">ο </w:t>
    </w:r>
    <w:r w:rsidR="005A6799">
      <w:t>Λήμμα:</w:t>
    </w:r>
    <w:r w:rsidRPr="00E227F4">
      <w:t xml:space="preserve"> </w:t>
    </w:r>
    <w:r>
      <w:rPr>
        <w:lang w:val="en-GB"/>
      </w:rPr>
      <w:t>Ecosystem Ecology</w:t>
    </w:r>
  </w:p>
  <w:p w:rsidR="005A6799" w:rsidRPr="00E227F4" w:rsidRDefault="005A6799">
    <w:pPr>
      <w:pStyle w:val="a4"/>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27F4" w:rsidRPr="00E227F4" w:rsidRDefault="00E227F4">
    <w:pPr>
      <w:pStyle w:val="a4"/>
    </w:pPr>
    <w:r w:rsidRPr="008D63B9">
      <w:t>6</w:t>
    </w:r>
    <w:r>
      <w:rPr>
        <w:vertAlign w:val="superscript"/>
      </w:rPr>
      <w:t xml:space="preserve">ο </w:t>
    </w:r>
    <w:r>
      <w:t>Λήμμα:</w:t>
    </w:r>
    <w:r w:rsidRPr="00E227F4">
      <w:t xml:space="preserve"> </w:t>
    </w:r>
    <w:r>
      <w:t>Η οικογένειά μου</w:t>
    </w:r>
  </w:p>
  <w:p w:rsidR="00E227F4" w:rsidRPr="00E227F4" w:rsidRDefault="00E227F4">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6051AB"/>
    <w:multiLevelType w:val="multilevel"/>
    <w:tmpl w:val="9C840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trackRevisions/>
  <w:defaultTabStop w:val="720"/>
  <w:drawingGridHorizontalSpacing w:val="110"/>
  <w:displayHorizontalDrawingGridEvery w:val="2"/>
  <w:characterSpacingControl w:val="doNotCompress"/>
  <w:hdrShapeDefaults>
    <o:shapedefaults v:ext="edit" spidmax="19458"/>
  </w:hdrShapeDefaults>
  <w:footnotePr>
    <w:footnote w:id="-1"/>
    <w:footnote w:id="0"/>
  </w:footnotePr>
  <w:endnotePr>
    <w:endnote w:id="-1"/>
    <w:endnote w:id="0"/>
  </w:endnotePr>
  <w:compat/>
  <w:rsids>
    <w:rsidRoot w:val="00277442"/>
    <w:rsid w:val="001208BA"/>
    <w:rsid w:val="001454D5"/>
    <w:rsid w:val="002559C1"/>
    <w:rsid w:val="00277442"/>
    <w:rsid w:val="00300BAF"/>
    <w:rsid w:val="00376C13"/>
    <w:rsid w:val="003E06EB"/>
    <w:rsid w:val="003E598A"/>
    <w:rsid w:val="0050514C"/>
    <w:rsid w:val="00554D49"/>
    <w:rsid w:val="005A3BD5"/>
    <w:rsid w:val="005A6799"/>
    <w:rsid w:val="00667379"/>
    <w:rsid w:val="006A0250"/>
    <w:rsid w:val="006C20F6"/>
    <w:rsid w:val="006C722D"/>
    <w:rsid w:val="00744910"/>
    <w:rsid w:val="007848DA"/>
    <w:rsid w:val="0079270F"/>
    <w:rsid w:val="00797247"/>
    <w:rsid w:val="00877E42"/>
    <w:rsid w:val="00885DE4"/>
    <w:rsid w:val="008B1185"/>
    <w:rsid w:val="008D63B9"/>
    <w:rsid w:val="008F328A"/>
    <w:rsid w:val="008F439C"/>
    <w:rsid w:val="00952373"/>
    <w:rsid w:val="009B60B1"/>
    <w:rsid w:val="00AD01D8"/>
    <w:rsid w:val="00B621B6"/>
    <w:rsid w:val="00B91654"/>
    <w:rsid w:val="00C27DAC"/>
    <w:rsid w:val="00C74AC1"/>
    <w:rsid w:val="00C76325"/>
    <w:rsid w:val="00D12BDB"/>
    <w:rsid w:val="00D60A83"/>
    <w:rsid w:val="00E227F4"/>
    <w:rsid w:val="00E6503A"/>
    <w:rsid w:val="00FE613C"/>
  </w:rsids>
  <m:mathPr>
    <m:mathFont m:val="Cambria Math"/>
    <m:brkBin m:val="before"/>
    <m:brkBinSub m:val="--"/>
    <m:smallFrac m:val="off"/>
    <m:dispDef/>
    <m:lMargin m:val="0"/>
    <m:rMargin m:val="0"/>
    <m:defJc m:val="centerGroup"/>
    <m:wrapIndent m:val="1440"/>
    <m:intLim m:val="subSup"/>
    <m:naryLim m:val="undOvr"/>
  </m:mathPr>
  <w:themeFontLang w:val="el-GR" w:bidi="or-I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or-IN"/>
      </w:rPr>
    </w:rPrDefault>
    <w:pPrDefault>
      <w:pPr>
        <w:spacing w:after="240" w:line="31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2BDB"/>
    <w:rPr>
      <w:rFonts w:cs="Sendnya"/>
    </w:rPr>
  </w:style>
  <w:style w:type="paragraph" w:styleId="1">
    <w:name w:val="heading 1"/>
    <w:basedOn w:val="a"/>
    <w:next w:val="a"/>
    <w:link w:val="1Char"/>
    <w:uiPriority w:val="9"/>
    <w:qFormat/>
    <w:rsid w:val="008F439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Char"/>
    <w:uiPriority w:val="9"/>
    <w:qFormat/>
    <w:rsid w:val="00277442"/>
    <w:pPr>
      <w:spacing w:before="100" w:beforeAutospacing="1" w:after="100" w:afterAutospacing="1" w:line="240" w:lineRule="auto"/>
      <w:outlineLvl w:val="2"/>
    </w:pPr>
    <w:rPr>
      <w:rFonts w:ascii="Times New Roman" w:eastAsia="Times New Roman" w:hAnsi="Times New Roman" w:cs="Times New Roman"/>
      <w:b/>
      <w:bCs/>
      <w:sz w:val="27"/>
      <w:szCs w:val="27"/>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277442"/>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styleId="-">
    <w:name w:val="Hyperlink"/>
    <w:basedOn w:val="a0"/>
    <w:uiPriority w:val="99"/>
    <w:unhideWhenUsed/>
    <w:rsid w:val="00277442"/>
    <w:rPr>
      <w:color w:val="0000FF"/>
      <w:u w:val="single"/>
    </w:rPr>
  </w:style>
  <w:style w:type="paragraph" w:styleId="a3">
    <w:name w:val="Balloon Text"/>
    <w:basedOn w:val="a"/>
    <w:link w:val="Char"/>
    <w:uiPriority w:val="99"/>
    <w:semiHidden/>
    <w:unhideWhenUsed/>
    <w:rsid w:val="00277442"/>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277442"/>
    <w:rPr>
      <w:rFonts w:ascii="Tahoma" w:hAnsi="Tahoma" w:cs="Tahoma"/>
      <w:sz w:val="16"/>
      <w:szCs w:val="16"/>
    </w:rPr>
  </w:style>
  <w:style w:type="character" w:customStyle="1" w:styleId="3Char">
    <w:name w:val="Επικεφαλίδα 3 Char"/>
    <w:basedOn w:val="a0"/>
    <w:link w:val="3"/>
    <w:uiPriority w:val="9"/>
    <w:rsid w:val="00277442"/>
    <w:rPr>
      <w:rFonts w:ascii="Times New Roman" w:eastAsia="Times New Roman" w:hAnsi="Times New Roman" w:cs="Times New Roman"/>
      <w:b/>
      <w:bCs/>
      <w:sz w:val="27"/>
      <w:szCs w:val="27"/>
      <w:lang w:eastAsia="el-GR"/>
    </w:rPr>
  </w:style>
  <w:style w:type="character" w:customStyle="1" w:styleId="mw-headline">
    <w:name w:val="mw-headline"/>
    <w:basedOn w:val="a0"/>
    <w:rsid w:val="00277442"/>
  </w:style>
  <w:style w:type="character" w:customStyle="1" w:styleId="mw-editsection">
    <w:name w:val="mw-editsection"/>
    <w:basedOn w:val="a0"/>
    <w:rsid w:val="008F328A"/>
  </w:style>
  <w:style w:type="character" w:customStyle="1" w:styleId="mw-editsection-bracket">
    <w:name w:val="mw-editsection-bracket"/>
    <w:basedOn w:val="a0"/>
    <w:rsid w:val="008F328A"/>
  </w:style>
  <w:style w:type="paragraph" w:styleId="a4">
    <w:name w:val="header"/>
    <w:basedOn w:val="a"/>
    <w:link w:val="Char0"/>
    <w:uiPriority w:val="99"/>
    <w:unhideWhenUsed/>
    <w:rsid w:val="009B60B1"/>
    <w:pPr>
      <w:tabs>
        <w:tab w:val="center" w:pos="4513"/>
        <w:tab w:val="right" w:pos="9026"/>
      </w:tabs>
      <w:spacing w:after="0" w:line="240" w:lineRule="auto"/>
    </w:pPr>
  </w:style>
  <w:style w:type="character" w:customStyle="1" w:styleId="Char0">
    <w:name w:val="Κεφαλίδα Char"/>
    <w:basedOn w:val="a0"/>
    <w:link w:val="a4"/>
    <w:uiPriority w:val="99"/>
    <w:rsid w:val="009B60B1"/>
    <w:rPr>
      <w:rFonts w:cs="Sendnya"/>
    </w:rPr>
  </w:style>
  <w:style w:type="paragraph" w:styleId="a5">
    <w:name w:val="footer"/>
    <w:basedOn w:val="a"/>
    <w:link w:val="Char1"/>
    <w:uiPriority w:val="99"/>
    <w:semiHidden/>
    <w:unhideWhenUsed/>
    <w:rsid w:val="009B60B1"/>
    <w:pPr>
      <w:tabs>
        <w:tab w:val="center" w:pos="4513"/>
        <w:tab w:val="right" w:pos="9026"/>
      </w:tabs>
      <w:spacing w:after="0" w:line="240" w:lineRule="auto"/>
    </w:pPr>
  </w:style>
  <w:style w:type="character" w:customStyle="1" w:styleId="Char1">
    <w:name w:val="Υποσέλιδο Char"/>
    <w:basedOn w:val="a0"/>
    <w:link w:val="a5"/>
    <w:uiPriority w:val="99"/>
    <w:semiHidden/>
    <w:rsid w:val="009B60B1"/>
    <w:rPr>
      <w:rFonts w:cs="Sendnya"/>
    </w:rPr>
  </w:style>
  <w:style w:type="table" w:styleId="a6">
    <w:name w:val="Table Grid"/>
    <w:basedOn w:val="a1"/>
    <w:uiPriority w:val="59"/>
    <w:rsid w:val="00554D4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Ανοιχτόχρωμη σκίαση - Έμφαση 11"/>
    <w:basedOn w:val="a1"/>
    <w:uiPriority w:val="60"/>
    <w:rsid w:val="00554D49"/>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a7">
    <w:name w:val="No Spacing"/>
    <w:link w:val="Char2"/>
    <w:uiPriority w:val="1"/>
    <w:qFormat/>
    <w:rsid w:val="008F439C"/>
    <w:pPr>
      <w:spacing w:after="0" w:line="240" w:lineRule="auto"/>
    </w:pPr>
    <w:rPr>
      <w:rFonts w:eastAsiaTheme="minorEastAsia"/>
      <w:lang w:bidi="ar-SA"/>
    </w:rPr>
  </w:style>
  <w:style w:type="character" w:customStyle="1" w:styleId="Char2">
    <w:name w:val="Χωρίς διάστιχο Char"/>
    <w:basedOn w:val="a0"/>
    <w:link w:val="a7"/>
    <w:uiPriority w:val="1"/>
    <w:rsid w:val="008F439C"/>
    <w:rPr>
      <w:rFonts w:eastAsiaTheme="minorEastAsia"/>
      <w:lang w:bidi="ar-SA"/>
    </w:rPr>
  </w:style>
  <w:style w:type="character" w:customStyle="1" w:styleId="1Char">
    <w:name w:val="Επικεφαλίδα 1 Char"/>
    <w:basedOn w:val="a0"/>
    <w:link w:val="1"/>
    <w:uiPriority w:val="9"/>
    <w:rsid w:val="008F439C"/>
    <w:rPr>
      <w:rFonts w:asciiTheme="majorHAnsi" w:eastAsiaTheme="majorEastAsia" w:hAnsiTheme="majorHAnsi" w:cstheme="majorBidi"/>
      <w:b/>
      <w:bCs/>
      <w:color w:val="365F91" w:themeColor="accent1" w:themeShade="BF"/>
      <w:sz w:val="28"/>
      <w:szCs w:val="28"/>
    </w:rPr>
  </w:style>
  <w:style w:type="paragraph" w:styleId="a8">
    <w:name w:val="TOC Heading"/>
    <w:basedOn w:val="1"/>
    <w:next w:val="a"/>
    <w:uiPriority w:val="39"/>
    <w:unhideWhenUsed/>
    <w:qFormat/>
    <w:rsid w:val="008F439C"/>
    <w:pPr>
      <w:spacing w:line="276" w:lineRule="auto"/>
      <w:outlineLvl w:val="9"/>
    </w:pPr>
    <w:rPr>
      <w:lang w:bidi="ar-SA"/>
    </w:rPr>
  </w:style>
  <w:style w:type="paragraph" w:styleId="30">
    <w:name w:val="toc 3"/>
    <w:basedOn w:val="a"/>
    <w:next w:val="a"/>
    <w:autoRedefine/>
    <w:uiPriority w:val="39"/>
    <w:unhideWhenUsed/>
    <w:qFormat/>
    <w:rsid w:val="008F439C"/>
    <w:pPr>
      <w:spacing w:after="100"/>
      <w:ind w:left="440"/>
    </w:pPr>
  </w:style>
  <w:style w:type="paragraph" w:styleId="2">
    <w:name w:val="toc 2"/>
    <w:basedOn w:val="a"/>
    <w:next w:val="a"/>
    <w:autoRedefine/>
    <w:uiPriority w:val="39"/>
    <w:unhideWhenUsed/>
    <w:qFormat/>
    <w:rsid w:val="008F439C"/>
    <w:pPr>
      <w:spacing w:after="100" w:line="276" w:lineRule="auto"/>
      <w:ind w:left="220"/>
    </w:pPr>
    <w:rPr>
      <w:rFonts w:eastAsiaTheme="minorEastAsia" w:cstheme="minorBidi"/>
      <w:lang w:bidi="ar-SA"/>
    </w:rPr>
  </w:style>
  <w:style w:type="paragraph" w:styleId="10">
    <w:name w:val="toc 1"/>
    <w:basedOn w:val="a"/>
    <w:next w:val="a"/>
    <w:autoRedefine/>
    <w:uiPriority w:val="39"/>
    <w:unhideWhenUsed/>
    <w:qFormat/>
    <w:rsid w:val="00D60A83"/>
    <w:pPr>
      <w:spacing w:after="100" w:line="276" w:lineRule="auto"/>
    </w:pPr>
    <w:rPr>
      <w:rFonts w:ascii="Times New Roman" w:eastAsiaTheme="minorEastAsia" w:hAnsi="Times New Roman" w:cs="Times New Roman"/>
      <w:lang w:val="en-GB" w:bidi="ar-SA"/>
    </w:rPr>
  </w:style>
  <w:style w:type="character" w:styleId="a9">
    <w:name w:val="Intense Emphasis"/>
    <w:basedOn w:val="a0"/>
    <w:uiPriority w:val="21"/>
    <w:qFormat/>
    <w:rsid w:val="008D63B9"/>
    <w:rPr>
      <w:b/>
      <w:bCs/>
      <w:i/>
      <w:iCs/>
      <w:color w:val="4F81BD" w:themeColor="accent1"/>
    </w:rPr>
  </w:style>
  <w:style w:type="paragraph" w:styleId="aa">
    <w:name w:val="footnote text"/>
    <w:basedOn w:val="a"/>
    <w:link w:val="Char3"/>
    <w:uiPriority w:val="99"/>
    <w:semiHidden/>
    <w:unhideWhenUsed/>
    <w:rsid w:val="00D60A83"/>
    <w:pPr>
      <w:spacing w:after="0" w:line="240" w:lineRule="auto"/>
    </w:pPr>
    <w:rPr>
      <w:sz w:val="20"/>
      <w:szCs w:val="20"/>
    </w:rPr>
  </w:style>
  <w:style w:type="character" w:customStyle="1" w:styleId="Char3">
    <w:name w:val="Κείμενο υποσημείωσης Char"/>
    <w:basedOn w:val="a0"/>
    <w:link w:val="aa"/>
    <w:uiPriority w:val="99"/>
    <w:semiHidden/>
    <w:rsid w:val="00D60A83"/>
    <w:rPr>
      <w:rFonts w:cs="Sendnya"/>
      <w:sz w:val="20"/>
      <w:szCs w:val="20"/>
    </w:rPr>
  </w:style>
  <w:style w:type="character" w:styleId="ab">
    <w:name w:val="footnote reference"/>
    <w:basedOn w:val="a0"/>
    <w:uiPriority w:val="99"/>
    <w:semiHidden/>
    <w:unhideWhenUsed/>
    <w:rsid w:val="00D60A83"/>
    <w:rPr>
      <w:vertAlign w:val="superscript"/>
    </w:rPr>
  </w:style>
</w:styles>
</file>

<file path=word/webSettings.xml><?xml version="1.0" encoding="utf-8"?>
<w:webSettings xmlns:r="http://schemas.openxmlformats.org/officeDocument/2006/relationships" xmlns:w="http://schemas.openxmlformats.org/wordprocessingml/2006/main">
  <w:divs>
    <w:div w:id="118962480">
      <w:bodyDiv w:val="1"/>
      <w:marLeft w:val="0"/>
      <w:marRight w:val="0"/>
      <w:marTop w:val="0"/>
      <w:marBottom w:val="0"/>
      <w:divBdr>
        <w:top w:val="none" w:sz="0" w:space="0" w:color="auto"/>
        <w:left w:val="none" w:sz="0" w:space="0" w:color="auto"/>
        <w:bottom w:val="none" w:sz="0" w:space="0" w:color="auto"/>
        <w:right w:val="none" w:sz="0" w:space="0" w:color="auto"/>
      </w:divBdr>
      <w:divsChild>
        <w:div w:id="1280912667">
          <w:marLeft w:val="0"/>
          <w:marRight w:val="0"/>
          <w:marTop w:val="0"/>
          <w:marBottom w:val="120"/>
          <w:divBdr>
            <w:top w:val="none" w:sz="0" w:space="0" w:color="auto"/>
            <w:left w:val="none" w:sz="0" w:space="0" w:color="auto"/>
            <w:bottom w:val="none" w:sz="0" w:space="0" w:color="auto"/>
            <w:right w:val="none" w:sz="0" w:space="0" w:color="auto"/>
          </w:divBdr>
        </w:div>
      </w:divsChild>
    </w:div>
    <w:div w:id="390423545">
      <w:bodyDiv w:val="1"/>
      <w:marLeft w:val="0"/>
      <w:marRight w:val="0"/>
      <w:marTop w:val="0"/>
      <w:marBottom w:val="0"/>
      <w:divBdr>
        <w:top w:val="none" w:sz="0" w:space="0" w:color="auto"/>
        <w:left w:val="none" w:sz="0" w:space="0" w:color="auto"/>
        <w:bottom w:val="none" w:sz="0" w:space="0" w:color="auto"/>
        <w:right w:val="none" w:sz="0" w:space="0" w:color="auto"/>
      </w:divBdr>
    </w:div>
    <w:div w:id="584996372">
      <w:bodyDiv w:val="1"/>
      <w:marLeft w:val="0"/>
      <w:marRight w:val="0"/>
      <w:marTop w:val="0"/>
      <w:marBottom w:val="0"/>
      <w:divBdr>
        <w:top w:val="none" w:sz="0" w:space="0" w:color="auto"/>
        <w:left w:val="none" w:sz="0" w:space="0" w:color="auto"/>
        <w:bottom w:val="none" w:sz="0" w:space="0" w:color="auto"/>
        <w:right w:val="none" w:sz="0" w:space="0" w:color="auto"/>
      </w:divBdr>
    </w:div>
    <w:div w:id="602150682">
      <w:bodyDiv w:val="1"/>
      <w:marLeft w:val="0"/>
      <w:marRight w:val="0"/>
      <w:marTop w:val="0"/>
      <w:marBottom w:val="0"/>
      <w:divBdr>
        <w:top w:val="none" w:sz="0" w:space="0" w:color="auto"/>
        <w:left w:val="none" w:sz="0" w:space="0" w:color="auto"/>
        <w:bottom w:val="none" w:sz="0" w:space="0" w:color="auto"/>
        <w:right w:val="none" w:sz="0" w:space="0" w:color="auto"/>
      </w:divBdr>
    </w:div>
    <w:div w:id="642194719">
      <w:bodyDiv w:val="1"/>
      <w:marLeft w:val="0"/>
      <w:marRight w:val="0"/>
      <w:marTop w:val="0"/>
      <w:marBottom w:val="0"/>
      <w:divBdr>
        <w:top w:val="none" w:sz="0" w:space="0" w:color="auto"/>
        <w:left w:val="none" w:sz="0" w:space="0" w:color="auto"/>
        <w:bottom w:val="none" w:sz="0" w:space="0" w:color="auto"/>
        <w:right w:val="none" w:sz="0" w:space="0" w:color="auto"/>
      </w:divBdr>
    </w:div>
    <w:div w:id="813184240">
      <w:bodyDiv w:val="1"/>
      <w:marLeft w:val="0"/>
      <w:marRight w:val="0"/>
      <w:marTop w:val="0"/>
      <w:marBottom w:val="0"/>
      <w:divBdr>
        <w:top w:val="none" w:sz="0" w:space="0" w:color="auto"/>
        <w:left w:val="none" w:sz="0" w:space="0" w:color="auto"/>
        <w:bottom w:val="none" w:sz="0" w:space="0" w:color="auto"/>
        <w:right w:val="none" w:sz="0" w:space="0" w:color="auto"/>
      </w:divBdr>
    </w:div>
    <w:div w:id="920867942">
      <w:bodyDiv w:val="1"/>
      <w:marLeft w:val="0"/>
      <w:marRight w:val="0"/>
      <w:marTop w:val="0"/>
      <w:marBottom w:val="0"/>
      <w:divBdr>
        <w:top w:val="none" w:sz="0" w:space="0" w:color="auto"/>
        <w:left w:val="none" w:sz="0" w:space="0" w:color="auto"/>
        <w:bottom w:val="none" w:sz="0" w:space="0" w:color="auto"/>
        <w:right w:val="none" w:sz="0" w:space="0" w:color="auto"/>
      </w:divBdr>
    </w:div>
    <w:div w:id="1471752425">
      <w:bodyDiv w:val="1"/>
      <w:marLeft w:val="0"/>
      <w:marRight w:val="0"/>
      <w:marTop w:val="0"/>
      <w:marBottom w:val="0"/>
      <w:divBdr>
        <w:top w:val="none" w:sz="0" w:space="0" w:color="auto"/>
        <w:left w:val="none" w:sz="0" w:space="0" w:color="auto"/>
        <w:bottom w:val="none" w:sz="0" w:space="0" w:color="auto"/>
        <w:right w:val="none" w:sz="0" w:space="0" w:color="auto"/>
      </w:divBdr>
    </w:div>
    <w:div w:id="1532573606">
      <w:bodyDiv w:val="1"/>
      <w:marLeft w:val="0"/>
      <w:marRight w:val="0"/>
      <w:marTop w:val="0"/>
      <w:marBottom w:val="0"/>
      <w:divBdr>
        <w:top w:val="none" w:sz="0" w:space="0" w:color="auto"/>
        <w:left w:val="none" w:sz="0" w:space="0" w:color="auto"/>
        <w:bottom w:val="none" w:sz="0" w:space="0" w:color="auto"/>
        <w:right w:val="none" w:sz="0" w:space="0" w:color="auto"/>
      </w:divBdr>
      <w:divsChild>
        <w:div w:id="817839434">
          <w:marLeft w:val="336"/>
          <w:marRight w:val="0"/>
          <w:marTop w:val="120"/>
          <w:marBottom w:val="312"/>
          <w:divBdr>
            <w:top w:val="none" w:sz="0" w:space="0" w:color="auto"/>
            <w:left w:val="none" w:sz="0" w:space="0" w:color="auto"/>
            <w:bottom w:val="none" w:sz="0" w:space="0" w:color="auto"/>
            <w:right w:val="none" w:sz="0" w:space="0" w:color="auto"/>
          </w:divBdr>
          <w:divsChild>
            <w:div w:id="1962765004">
              <w:marLeft w:val="0"/>
              <w:marRight w:val="0"/>
              <w:marTop w:val="0"/>
              <w:marBottom w:val="0"/>
              <w:divBdr>
                <w:top w:val="single" w:sz="6" w:space="3" w:color="C8CCD1"/>
                <w:left w:val="single" w:sz="6" w:space="3" w:color="C8CCD1"/>
                <w:bottom w:val="single" w:sz="6" w:space="3" w:color="C8CCD1"/>
                <w:right w:val="single" w:sz="6" w:space="3" w:color="C8CCD1"/>
              </w:divBdr>
            </w:div>
          </w:divsChild>
        </w:div>
      </w:divsChild>
    </w:div>
    <w:div w:id="2089842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en.wikipedia.org/wiki/Evolutionary_biology" TargetMode="External"/><Relationship Id="rId21" Type="http://schemas.openxmlformats.org/officeDocument/2006/relationships/hyperlink" Target="https://en.wikipedia.org/wiki/Species" TargetMode="External"/><Relationship Id="rId42" Type="http://schemas.openxmlformats.org/officeDocument/2006/relationships/hyperlink" Target="https://en.wikipedia.org/wiki/Basic_science" TargetMode="External"/><Relationship Id="rId47" Type="http://schemas.openxmlformats.org/officeDocument/2006/relationships/hyperlink" Target="https://en.wikipedia.org/wiki/Biotic_component" TargetMode="External"/><Relationship Id="rId63" Type="http://schemas.openxmlformats.org/officeDocument/2006/relationships/hyperlink" Target="https://en.wikipedia.org/wiki/Theoretical_ecology" TargetMode="External"/><Relationship Id="rId68" Type="http://schemas.openxmlformats.org/officeDocument/2006/relationships/hyperlink" Target="https://en.wikipedia.org/wiki/Salamander" TargetMode="External"/><Relationship Id="rId84" Type="http://schemas.openxmlformats.org/officeDocument/2006/relationships/hyperlink" Target="https://en.wikipedia.org/wiki/Tree_swallow" TargetMode="External"/><Relationship Id="rId89" Type="http://schemas.openxmlformats.org/officeDocument/2006/relationships/hyperlink" Target="https://en.wikipedia.org/wiki/Interdisciplinary" TargetMode="External"/><Relationship Id="rId1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n.wikipedia.org/wiki/Population" TargetMode="External"/><Relationship Id="rId29" Type="http://schemas.openxmlformats.org/officeDocument/2006/relationships/hyperlink" Target="https://en.wikipedia.org/wiki/Energy" TargetMode="External"/><Relationship Id="rId107" Type="http://schemas.openxmlformats.org/officeDocument/2006/relationships/diagramQuickStyle" Target="diagrams/quickStyle1.xml"/><Relationship Id="rId11" Type="http://schemas.openxmlformats.org/officeDocument/2006/relationships/hyperlink" Target="https://en.wikipedia.org/wiki/Biology" TargetMode="External"/><Relationship Id="rId24" Type="http://schemas.openxmlformats.org/officeDocument/2006/relationships/hyperlink" Target="https://en.wikipedia.org/wiki/Ecosystem_services" TargetMode="External"/><Relationship Id="rId32" Type="http://schemas.openxmlformats.org/officeDocument/2006/relationships/hyperlink" Target="https://en.wikipedia.org/wiki/Conservation_biology" TargetMode="External"/><Relationship Id="rId37" Type="http://schemas.openxmlformats.org/officeDocument/2006/relationships/hyperlink" Target="https://en.wikipedia.org/wiki/Agroforestry" TargetMode="External"/><Relationship Id="rId40" Type="http://schemas.openxmlformats.org/officeDocument/2006/relationships/hyperlink" Target="https://en.wikipedia.org/wiki/Community_health" TargetMode="External"/><Relationship Id="rId45" Type="http://schemas.openxmlformats.org/officeDocument/2006/relationships/hyperlink" Target="https://en.wikipedia.org/wiki/Circles_of_Sustainability" TargetMode="External"/><Relationship Id="rId53" Type="http://schemas.openxmlformats.org/officeDocument/2006/relationships/hyperlink" Target="https://en.wikipedia.org/wiki/Soil_formation" TargetMode="External"/><Relationship Id="rId58" Type="http://schemas.openxmlformats.org/officeDocument/2006/relationships/hyperlink" Target="https://en.wikipedia.org/wiki/Hippocrates" TargetMode="External"/><Relationship Id="rId66" Type="http://schemas.openxmlformats.org/officeDocument/2006/relationships/hyperlink" Target="https://en.wikipedia.org/wiki/Zooplankton" TargetMode="External"/><Relationship Id="rId74" Type="http://schemas.openxmlformats.org/officeDocument/2006/relationships/hyperlink" Target="https://en.wikipedia.org/wiki/Birds-of-paradise" TargetMode="External"/><Relationship Id="rId79" Type="http://schemas.openxmlformats.org/officeDocument/2006/relationships/hyperlink" Target="https://en.wikipedia.org/wiki/Molecular_Ecology" TargetMode="External"/><Relationship Id="rId87" Type="http://schemas.openxmlformats.org/officeDocument/2006/relationships/footer" Target="footer5.xml"/><Relationship Id="rId102" Type="http://schemas.openxmlformats.org/officeDocument/2006/relationships/hyperlink" Target="https://en.wikipedia.org/wiki/Terrestrial_ecosystem" TargetMode="External"/><Relationship Id="rId110" Type="http://schemas.openxmlformats.org/officeDocument/2006/relationships/header" Target="header8.xml"/><Relationship Id="rId5" Type="http://schemas.openxmlformats.org/officeDocument/2006/relationships/webSettings" Target="webSettings.xml"/><Relationship Id="rId61" Type="http://schemas.openxmlformats.org/officeDocument/2006/relationships/hyperlink" Target="https://en.wikipedia.org/wiki/Evolution" TargetMode="External"/><Relationship Id="rId82" Type="http://schemas.openxmlformats.org/officeDocument/2006/relationships/hyperlink" Target="https://en.wikipedia.org/wiki/Nematode" TargetMode="External"/><Relationship Id="rId90" Type="http://schemas.openxmlformats.org/officeDocument/2006/relationships/header" Target="header6.xml"/><Relationship Id="rId95" Type="http://schemas.openxmlformats.org/officeDocument/2006/relationships/hyperlink" Target="https://en.wikipedia.org/wiki/Ecosystem_services" TargetMode="External"/><Relationship Id="rId19" Type="http://schemas.openxmlformats.org/officeDocument/2006/relationships/hyperlink" Target="https://en.wikipedia.org/wiki/Organisms" TargetMode="External"/><Relationship Id="rId14" Type="http://schemas.openxmlformats.org/officeDocument/2006/relationships/hyperlink" Target="https://en.wikipedia.org/wiki/Biodiversity" TargetMode="External"/><Relationship Id="rId22" Type="http://schemas.openxmlformats.org/officeDocument/2006/relationships/hyperlink" Target="https://en.wikipedia.org/wiki/Gene" TargetMode="External"/><Relationship Id="rId27" Type="http://schemas.openxmlformats.org/officeDocument/2006/relationships/hyperlink" Target="https://en.wikipedia.org/wiki/Genetics" TargetMode="External"/><Relationship Id="rId30" Type="http://schemas.openxmlformats.org/officeDocument/2006/relationships/hyperlink" Target="https://en.wikipedia.org/wiki/Abundance_(ecology)" TargetMode="External"/><Relationship Id="rId35" Type="http://schemas.openxmlformats.org/officeDocument/2006/relationships/hyperlink" Target="https://en.wikipedia.org/wiki/Agriculture" TargetMode="External"/><Relationship Id="rId43" Type="http://schemas.openxmlformats.org/officeDocument/2006/relationships/hyperlink" Target="https://en.wikipedia.org/wiki/Applied_science" TargetMode="External"/><Relationship Id="rId48" Type="http://schemas.openxmlformats.org/officeDocument/2006/relationships/hyperlink" Target="https://en.wikipedia.org/wiki/Natural_capital" TargetMode="External"/><Relationship Id="rId56" Type="http://schemas.openxmlformats.org/officeDocument/2006/relationships/hyperlink" Target="https://en.wikipedia.org/wiki/1866" TargetMode="External"/><Relationship Id="rId64" Type="http://schemas.openxmlformats.org/officeDocument/2006/relationships/hyperlink" Target="https://en.wikipedia.org/wiki/Sperm" TargetMode="External"/><Relationship Id="rId69" Type="http://schemas.openxmlformats.org/officeDocument/2006/relationships/hyperlink" Target="https://en.wikipedia.org/wiki/Amoeba" TargetMode="External"/><Relationship Id="rId77" Type="http://schemas.openxmlformats.org/officeDocument/2006/relationships/hyperlink" Target="https://en.wikipedia.org/wiki/Suitors" TargetMode="External"/><Relationship Id="rId100" Type="http://schemas.openxmlformats.org/officeDocument/2006/relationships/footer" Target="footer7.xml"/><Relationship Id="rId105" Type="http://schemas.openxmlformats.org/officeDocument/2006/relationships/diagramData" Target="diagrams/data1.xml"/><Relationship Id="rId113" Type="http://schemas.openxmlformats.org/officeDocument/2006/relationships/theme" Target="theme/theme1.xml"/><Relationship Id="rId8" Type="http://schemas.openxmlformats.org/officeDocument/2006/relationships/header" Target="header1.xml"/><Relationship Id="rId51" Type="http://schemas.openxmlformats.org/officeDocument/2006/relationships/hyperlink" Target="https://en.wikipedia.org/wiki/Biogeochemical_cycles" TargetMode="External"/><Relationship Id="rId72" Type="http://schemas.openxmlformats.org/officeDocument/2006/relationships/footer" Target="footer4.xml"/><Relationship Id="rId80" Type="http://schemas.openxmlformats.org/officeDocument/2006/relationships/hyperlink" Target="https://en.wikipedia.org/wiki/Molecular_ecology" TargetMode="External"/><Relationship Id="rId85" Type="http://schemas.openxmlformats.org/officeDocument/2006/relationships/hyperlink" Target="https://en.wikipedia.org/wiki/Monogamous" TargetMode="External"/><Relationship Id="rId93" Type="http://schemas.openxmlformats.org/officeDocument/2006/relationships/hyperlink" Target="https://en.wikipedia.org/wiki/Social_capital" TargetMode="External"/><Relationship Id="rId98" Type="http://schemas.openxmlformats.org/officeDocument/2006/relationships/hyperlink" Target="https://en.wikipedia.org/wiki/Fungi" TargetMode="External"/><Relationship Id="rId3" Type="http://schemas.openxmlformats.org/officeDocument/2006/relationships/styles" Target="styles.xml"/><Relationship Id="rId12" Type="http://schemas.openxmlformats.org/officeDocument/2006/relationships/hyperlink" Target="https://en.wikipedia.org/wiki/Organism" TargetMode="External"/><Relationship Id="rId17" Type="http://schemas.openxmlformats.org/officeDocument/2006/relationships/hyperlink" Target="https://en.wikipedia.org/wiki/Species" TargetMode="External"/><Relationship Id="rId25" Type="http://schemas.openxmlformats.org/officeDocument/2006/relationships/hyperlink" Target="https://en.wikipedia.org/wiki/Environmentalism" TargetMode="External"/><Relationship Id="rId33" Type="http://schemas.openxmlformats.org/officeDocument/2006/relationships/hyperlink" Target="https://en.wikipedia.org/wiki/Natural_resource_management" TargetMode="External"/><Relationship Id="rId38" Type="http://schemas.openxmlformats.org/officeDocument/2006/relationships/hyperlink" Target="https://en.wikipedia.org/wiki/Fisheries" TargetMode="External"/><Relationship Id="rId46" Type="http://schemas.openxmlformats.org/officeDocument/2006/relationships/hyperlink" Target="https://en.wikipedia.org/wiki/Resource_(biology)" TargetMode="External"/><Relationship Id="rId59" Type="http://schemas.openxmlformats.org/officeDocument/2006/relationships/header" Target="header3.xml"/><Relationship Id="rId67" Type="http://schemas.openxmlformats.org/officeDocument/2006/relationships/hyperlink" Target="https://en.wikipedia.org/wiki/Weevils" TargetMode="External"/><Relationship Id="rId103" Type="http://schemas.openxmlformats.org/officeDocument/2006/relationships/hyperlink" Target="https://en.wikipedia.org/wiki/Freshwater_ecosystem" TargetMode="External"/><Relationship Id="rId108" Type="http://schemas.openxmlformats.org/officeDocument/2006/relationships/diagramColors" Target="diagrams/colors1.xml"/><Relationship Id="rId20" Type="http://schemas.openxmlformats.org/officeDocument/2006/relationships/hyperlink" Target="https://en.wikipedia.org/wiki/Community_(ecology)" TargetMode="External"/><Relationship Id="rId41" Type="http://schemas.openxmlformats.org/officeDocument/2006/relationships/hyperlink" Target="https://en.wikipedia.org/wiki/Ecological_economics" TargetMode="External"/><Relationship Id="rId54" Type="http://schemas.openxmlformats.org/officeDocument/2006/relationships/header" Target="header2.xml"/><Relationship Id="rId62" Type="http://schemas.openxmlformats.org/officeDocument/2006/relationships/hyperlink" Target="https://en.wikipedia.org/wiki/Natural_selection" TargetMode="External"/><Relationship Id="rId70" Type="http://schemas.openxmlformats.org/officeDocument/2006/relationships/hyperlink" Target="https://en.wikipedia.org/wiki/Escape_distance" TargetMode="External"/><Relationship Id="rId75" Type="http://schemas.openxmlformats.org/officeDocument/2006/relationships/hyperlink" Target="https://en.wikipedia.org/wiki/Courtship" TargetMode="External"/><Relationship Id="rId83" Type="http://schemas.openxmlformats.org/officeDocument/2006/relationships/hyperlink" Target="https://en.wikipedia.org/wiki/Promiscuous" TargetMode="External"/><Relationship Id="rId88" Type="http://schemas.openxmlformats.org/officeDocument/2006/relationships/image" Target="media/image1.gif"/><Relationship Id="rId91" Type="http://schemas.openxmlformats.org/officeDocument/2006/relationships/footer" Target="footer6.xml"/><Relationship Id="rId96" Type="http://schemas.openxmlformats.org/officeDocument/2006/relationships/hyperlink" Target="https://en.wikipedia.org/wiki/Primary_production" TargetMode="External"/><Relationship Id="rId111"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en.wikipedia.org/wiki/Biomass_(ecology)" TargetMode="External"/><Relationship Id="rId23" Type="http://schemas.openxmlformats.org/officeDocument/2006/relationships/hyperlink" Target="https://en.wikipedia.org/wiki/Ecosystem" TargetMode="External"/><Relationship Id="rId28" Type="http://schemas.openxmlformats.org/officeDocument/2006/relationships/hyperlink" Target="https://en.wikipedia.org/wiki/Adaptations" TargetMode="External"/><Relationship Id="rId36" Type="http://schemas.openxmlformats.org/officeDocument/2006/relationships/hyperlink" Target="https://en.wikipedia.org/wiki/Forestry" TargetMode="External"/><Relationship Id="rId49" Type="http://schemas.openxmlformats.org/officeDocument/2006/relationships/hyperlink" Target="https://en.wikipedia.org/wiki/Biomass" TargetMode="External"/><Relationship Id="rId57" Type="http://schemas.openxmlformats.org/officeDocument/2006/relationships/hyperlink" Target="https://en.wikipedia.org/wiki/Ernst_Haeckel" TargetMode="External"/><Relationship Id="rId106" Type="http://schemas.openxmlformats.org/officeDocument/2006/relationships/diagramLayout" Target="diagrams/layout1.xml"/><Relationship Id="rId10" Type="http://schemas.openxmlformats.org/officeDocument/2006/relationships/hyperlink" Target="https://en.wikipedia.org/wiki/Greek_language" TargetMode="External"/><Relationship Id="rId31" Type="http://schemas.openxmlformats.org/officeDocument/2006/relationships/hyperlink" Target="https://en.wikipedia.org/wiki/Environment_(biophysical)" TargetMode="External"/><Relationship Id="rId44" Type="http://schemas.openxmlformats.org/officeDocument/2006/relationships/hyperlink" Target="https://en.wikipedia.org/wiki/Human_ecology" TargetMode="External"/><Relationship Id="rId52" Type="http://schemas.openxmlformats.org/officeDocument/2006/relationships/hyperlink" Target="https://en.wikipedia.org/wiki/Water_filtration" TargetMode="External"/><Relationship Id="rId60" Type="http://schemas.openxmlformats.org/officeDocument/2006/relationships/footer" Target="footer3.xml"/><Relationship Id="rId65" Type="http://schemas.openxmlformats.org/officeDocument/2006/relationships/hyperlink" Target="https://en.wikipedia.org/wiki/Phytoplankton" TargetMode="External"/><Relationship Id="rId73" Type="http://schemas.openxmlformats.org/officeDocument/2006/relationships/hyperlink" Target="https://en.wikipedia.org/wiki/Display_(zoology)" TargetMode="External"/><Relationship Id="rId78" Type="http://schemas.openxmlformats.org/officeDocument/2006/relationships/hyperlink" Target="https://en.wikipedia.org/wiki/Polymerase_chain_reaction" TargetMode="External"/><Relationship Id="rId81" Type="http://schemas.openxmlformats.org/officeDocument/2006/relationships/hyperlink" Target="https://en.wikipedia.org/wiki/John_Avise" TargetMode="External"/><Relationship Id="rId86" Type="http://schemas.openxmlformats.org/officeDocument/2006/relationships/header" Target="header5.xml"/><Relationship Id="rId94" Type="http://schemas.openxmlformats.org/officeDocument/2006/relationships/hyperlink" Target="https://en.wikipedia.org/wiki/Natural_capital" TargetMode="External"/><Relationship Id="rId99" Type="http://schemas.openxmlformats.org/officeDocument/2006/relationships/header" Target="header7.xml"/><Relationship Id="rId101" Type="http://schemas.openxmlformats.org/officeDocument/2006/relationships/hyperlink" Target="https://en.wikipedia.org/wiki/George_Perkins_Marsh" TargetMode="Externa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yperlink" Target="https://en.wikipedia.org/wiki/Environment_(biophysical)" TargetMode="External"/><Relationship Id="rId18" Type="http://schemas.openxmlformats.org/officeDocument/2006/relationships/hyperlink" Target="https://en.wikipedia.org/wiki/Ecosystems" TargetMode="External"/><Relationship Id="rId39" Type="http://schemas.openxmlformats.org/officeDocument/2006/relationships/hyperlink" Target="https://en.wikipedia.org/wiki/Urban_ecology" TargetMode="External"/><Relationship Id="rId109" Type="http://schemas.microsoft.com/office/2007/relationships/diagramDrawing" Target="diagrams/drawing1.xml"/><Relationship Id="rId34" Type="http://schemas.openxmlformats.org/officeDocument/2006/relationships/hyperlink" Target="https://en.wikipedia.org/wiki/Agroecology" TargetMode="External"/><Relationship Id="rId50" Type="http://schemas.openxmlformats.org/officeDocument/2006/relationships/hyperlink" Target="https://en.wikipedia.org/wiki/Climate" TargetMode="External"/><Relationship Id="rId55" Type="http://schemas.openxmlformats.org/officeDocument/2006/relationships/footer" Target="footer2.xml"/><Relationship Id="rId76" Type="http://schemas.openxmlformats.org/officeDocument/2006/relationships/hyperlink" Target="https://en.wikipedia.org/wiki/Sexual_selection" TargetMode="External"/><Relationship Id="rId97" Type="http://schemas.openxmlformats.org/officeDocument/2006/relationships/hyperlink" Target="https://en.wikipedia.org/wiki/Wetland" TargetMode="External"/><Relationship Id="rId104" Type="http://schemas.openxmlformats.org/officeDocument/2006/relationships/hyperlink" Target="https://en.wikipedia.org/wiki/Marine_ecosystem" TargetMode="External"/><Relationship Id="rId7" Type="http://schemas.openxmlformats.org/officeDocument/2006/relationships/endnotes" Target="endnotes.xml"/><Relationship Id="rId71" Type="http://schemas.openxmlformats.org/officeDocument/2006/relationships/header" Target="header4.xml"/><Relationship Id="rId92" Type="http://schemas.openxmlformats.org/officeDocument/2006/relationships/hyperlink" Target="https://en.wikipedia.org/wiki/Coupled_human_and_natural_systems"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DDD6277-84CE-4BAD-9FD7-8F3D18BB9DD4}"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el-GR"/>
        </a:p>
      </dgm:t>
    </dgm:pt>
    <dgm:pt modelId="{528DA380-373D-4CA1-BC3E-DB85A3137721}">
      <dgm:prSet phldrT="[Κείμενο]"/>
      <dgm:spPr/>
      <dgm:t>
        <a:bodyPr/>
        <a:lstStyle/>
        <a:p>
          <a:r>
            <a:rPr lang="el-GR"/>
            <a:t>Πάνος</a:t>
          </a:r>
        </a:p>
      </dgm:t>
    </dgm:pt>
    <dgm:pt modelId="{3AE0C53E-D8D1-46B3-AA63-0E27D9E02223}" type="parTrans" cxnId="{ECB78C56-0D28-4AEC-B670-11DE58922914}">
      <dgm:prSet/>
      <dgm:spPr/>
      <dgm:t>
        <a:bodyPr/>
        <a:lstStyle/>
        <a:p>
          <a:endParaRPr lang="el-GR"/>
        </a:p>
      </dgm:t>
    </dgm:pt>
    <dgm:pt modelId="{765B1747-9C4E-4ABA-8A8B-5B26EF8080C6}" type="sibTrans" cxnId="{ECB78C56-0D28-4AEC-B670-11DE58922914}">
      <dgm:prSet/>
      <dgm:spPr/>
      <dgm:t>
        <a:bodyPr/>
        <a:lstStyle/>
        <a:p>
          <a:endParaRPr lang="el-GR"/>
        </a:p>
      </dgm:t>
    </dgm:pt>
    <dgm:pt modelId="{4E0E5883-EC0B-44FB-BE6F-D1D634E0BB6D}" type="asst">
      <dgm:prSet phldrT="[Κείμενο]"/>
      <dgm:spPr/>
      <dgm:t>
        <a:bodyPr/>
        <a:lstStyle/>
        <a:p>
          <a:r>
            <a:rPr lang="el-GR"/>
            <a:t>Δανάη</a:t>
          </a:r>
        </a:p>
      </dgm:t>
    </dgm:pt>
    <dgm:pt modelId="{59CC4822-0BC5-4E40-8AF6-FC64CDC0863D}" type="sibTrans" cxnId="{FD5BEF6E-5567-4A89-A04B-E11D655C743B}">
      <dgm:prSet/>
      <dgm:spPr/>
      <dgm:t>
        <a:bodyPr/>
        <a:lstStyle/>
        <a:p>
          <a:endParaRPr lang="el-GR"/>
        </a:p>
      </dgm:t>
    </dgm:pt>
    <dgm:pt modelId="{D3371CB8-942B-4EEF-B3B8-9A4F5F176C05}" type="parTrans" cxnId="{FD5BEF6E-5567-4A89-A04B-E11D655C743B}">
      <dgm:prSet/>
      <dgm:spPr/>
      <dgm:t>
        <a:bodyPr/>
        <a:lstStyle/>
        <a:p>
          <a:endParaRPr lang="el-GR"/>
        </a:p>
      </dgm:t>
    </dgm:pt>
    <dgm:pt modelId="{896B3A94-E0D7-4E9C-9744-3D23E55938E0}">
      <dgm:prSet phldrT="[Κείμενο]"/>
      <dgm:spPr/>
      <dgm:t>
        <a:bodyPr/>
        <a:lstStyle/>
        <a:p>
          <a:r>
            <a:rPr lang="el-GR"/>
            <a:t>Μαρία</a:t>
          </a:r>
        </a:p>
      </dgm:t>
    </dgm:pt>
    <dgm:pt modelId="{43A4CB11-B014-4907-A88A-ACB02B4BB906}" type="sibTrans" cxnId="{ACB2EEAE-BFCC-44C2-8E7F-511E7EDA9FAD}">
      <dgm:prSet/>
      <dgm:spPr/>
      <dgm:t>
        <a:bodyPr/>
        <a:lstStyle/>
        <a:p>
          <a:endParaRPr lang="el-GR"/>
        </a:p>
      </dgm:t>
    </dgm:pt>
    <dgm:pt modelId="{96813A07-415E-4821-8BB9-1244FA60F8C5}" type="parTrans" cxnId="{ACB2EEAE-BFCC-44C2-8E7F-511E7EDA9FAD}">
      <dgm:prSet/>
      <dgm:spPr/>
      <dgm:t>
        <a:bodyPr/>
        <a:lstStyle/>
        <a:p>
          <a:endParaRPr lang="el-GR"/>
        </a:p>
      </dgm:t>
    </dgm:pt>
    <dgm:pt modelId="{33CCE85C-6C62-473D-A9D5-7A74E53E45D2}">
      <dgm:prSet phldrT="[Κείμενο]"/>
      <dgm:spPr/>
      <dgm:t>
        <a:bodyPr/>
        <a:lstStyle/>
        <a:p>
          <a:r>
            <a:rPr lang="el-GR"/>
            <a:t>Ελισάβετ</a:t>
          </a:r>
        </a:p>
      </dgm:t>
    </dgm:pt>
    <dgm:pt modelId="{FF4CE842-32B9-436E-836E-0ABF1C22376B}" type="parTrans" cxnId="{89D39360-1880-4193-A2CC-B15D42676A50}">
      <dgm:prSet/>
      <dgm:spPr/>
      <dgm:t>
        <a:bodyPr/>
        <a:lstStyle/>
        <a:p>
          <a:endParaRPr lang="el-GR"/>
        </a:p>
      </dgm:t>
    </dgm:pt>
    <dgm:pt modelId="{1AFC11AC-3107-48CD-B1EC-CC2218F5F974}" type="sibTrans" cxnId="{89D39360-1880-4193-A2CC-B15D42676A50}">
      <dgm:prSet/>
      <dgm:spPr/>
      <dgm:t>
        <a:bodyPr/>
        <a:lstStyle/>
        <a:p>
          <a:endParaRPr lang="el-GR"/>
        </a:p>
      </dgm:t>
    </dgm:pt>
    <dgm:pt modelId="{96D68F92-1040-4B91-AD6B-C7E558AC4313}" type="pres">
      <dgm:prSet presAssocID="{8DDD6277-84CE-4BAD-9FD7-8F3D18BB9DD4}" presName="hierChild1" presStyleCnt="0">
        <dgm:presLayoutVars>
          <dgm:orgChart val="1"/>
          <dgm:chPref val="1"/>
          <dgm:dir/>
          <dgm:animOne val="branch"/>
          <dgm:animLvl val="lvl"/>
          <dgm:resizeHandles/>
        </dgm:presLayoutVars>
      </dgm:prSet>
      <dgm:spPr/>
      <dgm:t>
        <a:bodyPr/>
        <a:lstStyle/>
        <a:p>
          <a:endParaRPr lang="el-GR"/>
        </a:p>
      </dgm:t>
    </dgm:pt>
    <dgm:pt modelId="{577241EF-2FC8-48F9-8444-87252648BF0E}" type="pres">
      <dgm:prSet presAssocID="{528DA380-373D-4CA1-BC3E-DB85A3137721}" presName="hierRoot1" presStyleCnt="0">
        <dgm:presLayoutVars>
          <dgm:hierBranch val="init"/>
        </dgm:presLayoutVars>
      </dgm:prSet>
      <dgm:spPr/>
    </dgm:pt>
    <dgm:pt modelId="{325BA489-B076-44FE-AA4A-BA12F7924D75}" type="pres">
      <dgm:prSet presAssocID="{528DA380-373D-4CA1-BC3E-DB85A3137721}" presName="rootComposite1" presStyleCnt="0"/>
      <dgm:spPr/>
    </dgm:pt>
    <dgm:pt modelId="{3E6E3145-0794-40CD-8DF6-7E1C6570F4B1}" type="pres">
      <dgm:prSet presAssocID="{528DA380-373D-4CA1-BC3E-DB85A3137721}" presName="rootText1" presStyleLbl="node0" presStyleIdx="0" presStyleCnt="1">
        <dgm:presLayoutVars>
          <dgm:chPref val="3"/>
        </dgm:presLayoutVars>
      </dgm:prSet>
      <dgm:spPr/>
      <dgm:t>
        <a:bodyPr/>
        <a:lstStyle/>
        <a:p>
          <a:endParaRPr lang="el-GR"/>
        </a:p>
      </dgm:t>
    </dgm:pt>
    <dgm:pt modelId="{D296E2D1-90C4-423B-B681-0BFE95269AF4}" type="pres">
      <dgm:prSet presAssocID="{528DA380-373D-4CA1-BC3E-DB85A3137721}" presName="rootConnector1" presStyleLbl="node1" presStyleIdx="0" presStyleCnt="0"/>
      <dgm:spPr/>
      <dgm:t>
        <a:bodyPr/>
        <a:lstStyle/>
        <a:p>
          <a:endParaRPr lang="el-GR"/>
        </a:p>
      </dgm:t>
    </dgm:pt>
    <dgm:pt modelId="{C8B7625B-130F-42CD-8C2F-387564F472C0}" type="pres">
      <dgm:prSet presAssocID="{528DA380-373D-4CA1-BC3E-DB85A3137721}" presName="hierChild2" presStyleCnt="0"/>
      <dgm:spPr/>
    </dgm:pt>
    <dgm:pt modelId="{171A5EA0-44B2-4146-BB28-044A7DC6F2CB}" type="pres">
      <dgm:prSet presAssocID="{96813A07-415E-4821-8BB9-1244FA60F8C5}" presName="Name37" presStyleLbl="parChTrans1D2" presStyleIdx="0" presStyleCnt="3"/>
      <dgm:spPr/>
      <dgm:t>
        <a:bodyPr/>
        <a:lstStyle/>
        <a:p>
          <a:endParaRPr lang="el-GR"/>
        </a:p>
      </dgm:t>
    </dgm:pt>
    <dgm:pt modelId="{1B3ACF88-9C43-47D3-AD36-3FA493B9B356}" type="pres">
      <dgm:prSet presAssocID="{896B3A94-E0D7-4E9C-9744-3D23E55938E0}" presName="hierRoot2" presStyleCnt="0">
        <dgm:presLayoutVars>
          <dgm:hierBranch val="init"/>
        </dgm:presLayoutVars>
      </dgm:prSet>
      <dgm:spPr/>
    </dgm:pt>
    <dgm:pt modelId="{60BDDDDD-C186-4533-BEAD-E4E83912967C}" type="pres">
      <dgm:prSet presAssocID="{896B3A94-E0D7-4E9C-9744-3D23E55938E0}" presName="rootComposite" presStyleCnt="0"/>
      <dgm:spPr/>
    </dgm:pt>
    <dgm:pt modelId="{CCA94F0E-E42D-4036-928F-719D6C0A7023}" type="pres">
      <dgm:prSet presAssocID="{896B3A94-E0D7-4E9C-9744-3D23E55938E0}" presName="rootText" presStyleLbl="node2" presStyleIdx="0" presStyleCnt="2">
        <dgm:presLayoutVars>
          <dgm:chPref val="3"/>
        </dgm:presLayoutVars>
      </dgm:prSet>
      <dgm:spPr/>
      <dgm:t>
        <a:bodyPr/>
        <a:lstStyle/>
        <a:p>
          <a:endParaRPr lang="el-GR"/>
        </a:p>
      </dgm:t>
    </dgm:pt>
    <dgm:pt modelId="{8F0870AD-5809-4054-B37E-00D26EFDDBDF}" type="pres">
      <dgm:prSet presAssocID="{896B3A94-E0D7-4E9C-9744-3D23E55938E0}" presName="rootConnector" presStyleLbl="node2" presStyleIdx="0" presStyleCnt="2"/>
      <dgm:spPr/>
      <dgm:t>
        <a:bodyPr/>
        <a:lstStyle/>
        <a:p>
          <a:endParaRPr lang="el-GR"/>
        </a:p>
      </dgm:t>
    </dgm:pt>
    <dgm:pt modelId="{FD5EEBFA-1D4D-459D-8795-C7DE58A0D7BD}" type="pres">
      <dgm:prSet presAssocID="{896B3A94-E0D7-4E9C-9744-3D23E55938E0}" presName="hierChild4" presStyleCnt="0"/>
      <dgm:spPr/>
    </dgm:pt>
    <dgm:pt modelId="{A98B7468-6908-43A4-9F4C-82487473BA8D}" type="pres">
      <dgm:prSet presAssocID="{896B3A94-E0D7-4E9C-9744-3D23E55938E0}" presName="hierChild5" presStyleCnt="0"/>
      <dgm:spPr/>
    </dgm:pt>
    <dgm:pt modelId="{F79600DD-0B6D-4F4E-BF2A-FB5187896B41}" type="pres">
      <dgm:prSet presAssocID="{FF4CE842-32B9-436E-836E-0ABF1C22376B}" presName="Name37" presStyleLbl="parChTrans1D2" presStyleIdx="1" presStyleCnt="3"/>
      <dgm:spPr/>
      <dgm:t>
        <a:bodyPr/>
        <a:lstStyle/>
        <a:p>
          <a:endParaRPr lang="el-GR"/>
        </a:p>
      </dgm:t>
    </dgm:pt>
    <dgm:pt modelId="{AB3DF9FE-901F-4F35-9D17-1193D364A656}" type="pres">
      <dgm:prSet presAssocID="{33CCE85C-6C62-473D-A9D5-7A74E53E45D2}" presName="hierRoot2" presStyleCnt="0">
        <dgm:presLayoutVars>
          <dgm:hierBranch val="hang"/>
        </dgm:presLayoutVars>
      </dgm:prSet>
      <dgm:spPr/>
    </dgm:pt>
    <dgm:pt modelId="{EDA704A4-E3D0-4322-B6D7-176AE4EC3EC0}" type="pres">
      <dgm:prSet presAssocID="{33CCE85C-6C62-473D-A9D5-7A74E53E45D2}" presName="rootComposite" presStyleCnt="0"/>
      <dgm:spPr/>
    </dgm:pt>
    <dgm:pt modelId="{A9821AFA-FF74-4102-B67A-1908BB05CE4A}" type="pres">
      <dgm:prSet presAssocID="{33CCE85C-6C62-473D-A9D5-7A74E53E45D2}" presName="rootText" presStyleLbl="node2" presStyleIdx="1" presStyleCnt="2">
        <dgm:presLayoutVars>
          <dgm:chPref val="3"/>
        </dgm:presLayoutVars>
      </dgm:prSet>
      <dgm:spPr/>
      <dgm:t>
        <a:bodyPr/>
        <a:lstStyle/>
        <a:p>
          <a:endParaRPr lang="el-GR"/>
        </a:p>
      </dgm:t>
    </dgm:pt>
    <dgm:pt modelId="{778E8F90-6BEE-4B8A-97C4-720815183F5D}" type="pres">
      <dgm:prSet presAssocID="{33CCE85C-6C62-473D-A9D5-7A74E53E45D2}" presName="rootConnector" presStyleLbl="node2" presStyleIdx="1" presStyleCnt="2"/>
      <dgm:spPr/>
      <dgm:t>
        <a:bodyPr/>
        <a:lstStyle/>
        <a:p>
          <a:endParaRPr lang="el-GR"/>
        </a:p>
      </dgm:t>
    </dgm:pt>
    <dgm:pt modelId="{6D73077F-52D7-4CCD-AB18-ECD02625C620}" type="pres">
      <dgm:prSet presAssocID="{33CCE85C-6C62-473D-A9D5-7A74E53E45D2}" presName="hierChild4" presStyleCnt="0"/>
      <dgm:spPr/>
    </dgm:pt>
    <dgm:pt modelId="{242C03B0-BE59-4B97-8B0C-8BB5A871FE9D}" type="pres">
      <dgm:prSet presAssocID="{33CCE85C-6C62-473D-A9D5-7A74E53E45D2}" presName="hierChild5" presStyleCnt="0"/>
      <dgm:spPr/>
    </dgm:pt>
    <dgm:pt modelId="{AF303898-7EC0-45F8-A104-831C95BCE835}" type="pres">
      <dgm:prSet presAssocID="{528DA380-373D-4CA1-BC3E-DB85A3137721}" presName="hierChild3" presStyleCnt="0"/>
      <dgm:spPr/>
    </dgm:pt>
    <dgm:pt modelId="{FE63582C-2CA9-44E2-A1FC-4266AB815037}" type="pres">
      <dgm:prSet presAssocID="{D3371CB8-942B-4EEF-B3B8-9A4F5F176C05}" presName="Name111" presStyleLbl="parChTrans1D2" presStyleIdx="2" presStyleCnt="3"/>
      <dgm:spPr/>
      <dgm:t>
        <a:bodyPr/>
        <a:lstStyle/>
        <a:p>
          <a:endParaRPr lang="el-GR"/>
        </a:p>
      </dgm:t>
    </dgm:pt>
    <dgm:pt modelId="{BD2E7B29-6047-437F-946E-928EC0A0179C}" type="pres">
      <dgm:prSet presAssocID="{4E0E5883-EC0B-44FB-BE6F-D1D634E0BB6D}" presName="hierRoot3" presStyleCnt="0">
        <dgm:presLayoutVars>
          <dgm:hierBranch val="init"/>
        </dgm:presLayoutVars>
      </dgm:prSet>
      <dgm:spPr/>
    </dgm:pt>
    <dgm:pt modelId="{C467FC4E-E9B4-4471-8E94-1407197E81C7}" type="pres">
      <dgm:prSet presAssocID="{4E0E5883-EC0B-44FB-BE6F-D1D634E0BB6D}" presName="rootComposite3" presStyleCnt="0"/>
      <dgm:spPr/>
    </dgm:pt>
    <dgm:pt modelId="{E8BAA280-D736-4C83-BB6E-3774994C57A9}" type="pres">
      <dgm:prSet presAssocID="{4E0E5883-EC0B-44FB-BE6F-D1D634E0BB6D}" presName="rootText3" presStyleLbl="asst1" presStyleIdx="0" presStyleCnt="1">
        <dgm:presLayoutVars>
          <dgm:chPref val="3"/>
        </dgm:presLayoutVars>
      </dgm:prSet>
      <dgm:spPr/>
      <dgm:t>
        <a:bodyPr/>
        <a:lstStyle/>
        <a:p>
          <a:endParaRPr lang="el-GR"/>
        </a:p>
      </dgm:t>
    </dgm:pt>
    <dgm:pt modelId="{47049F97-4872-423C-9182-881EE3BEE5EB}" type="pres">
      <dgm:prSet presAssocID="{4E0E5883-EC0B-44FB-BE6F-D1D634E0BB6D}" presName="rootConnector3" presStyleLbl="asst1" presStyleIdx="0" presStyleCnt="1"/>
      <dgm:spPr/>
      <dgm:t>
        <a:bodyPr/>
        <a:lstStyle/>
        <a:p>
          <a:endParaRPr lang="el-GR"/>
        </a:p>
      </dgm:t>
    </dgm:pt>
    <dgm:pt modelId="{40D5B316-B079-454D-BF84-094A4E53824E}" type="pres">
      <dgm:prSet presAssocID="{4E0E5883-EC0B-44FB-BE6F-D1D634E0BB6D}" presName="hierChild6" presStyleCnt="0"/>
      <dgm:spPr/>
    </dgm:pt>
    <dgm:pt modelId="{9172123A-CF10-4F18-9937-CBDF82E83774}" type="pres">
      <dgm:prSet presAssocID="{4E0E5883-EC0B-44FB-BE6F-D1D634E0BB6D}" presName="hierChild7" presStyleCnt="0"/>
      <dgm:spPr/>
    </dgm:pt>
  </dgm:ptLst>
  <dgm:cxnLst>
    <dgm:cxn modelId="{8CFD5CD0-0F8F-499F-B6FE-E39E0A31724F}" type="presOf" srcId="{8DDD6277-84CE-4BAD-9FD7-8F3D18BB9DD4}" destId="{96D68F92-1040-4B91-AD6B-C7E558AC4313}" srcOrd="0" destOrd="0" presId="urn:microsoft.com/office/officeart/2005/8/layout/orgChart1"/>
    <dgm:cxn modelId="{28B524B6-13C1-4492-81B0-1FB2BA689836}" type="presOf" srcId="{D3371CB8-942B-4EEF-B3B8-9A4F5F176C05}" destId="{FE63582C-2CA9-44E2-A1FC-4266AB815037}" srcOrd="0" destOrd="0" presId="urn:microsoft.com/office/officeart/2005/8/layout/orgChart1"/>
    <dgm:cxn modelId="{D0393378-0326-439C-B430-0D291E23ADFA}" type="presOf" srcId="{896B3A94-E0D7-4E9C-9744-3D23E55938E0}" destId="{CCA94F0E-E42D-4036-928F-719D6C0A7023}" srcOrd="0" destOrd="0" presId="urn:microsoft.com/office/officeart/2005/8/layout/orgChart1"/>
    <dgm:cxn modelId="{ECA44F1F-CFF6-4753-B98F-CF95EE81AB74}" type="presOf" srcId="{96813A07-415E-4821-8BB9-1244FA60F8C5}" destId="{171A5EA0-44B2-4146-BB28-044A7DC6F2CB}" srcOrd="0" destOrd="0" presId="urn:microsoft.com/office/officeart/2005/8/layout/orgChart1"/>
    <dgm:cxn modelId="{89D39360-1880-4193-A2CC-B15D42676A50}" srcId="{528DA380-373D-4CA1-BC3E-DB85A3137721}" destId="{33CCE85C-6C62-473D-A9D5-7A74E53E45D2}" srcOrd="2" destOrd="0" parTransId="{FF4CE842-32B9-436E-836E-0ABF1C22376B}" sibTransId="{1AFC11AC-3107-48CD-B1EC-CC2218F5F974}"/>
    <dgm:cxn modelId="{D45DCCE3-9B3A-44D8-94BF-5A393BED8721}" type="presOf" srcId="{33CCE85C-6C62-473D-A9D5-7A74E53E45D2}" destId="{A9821AFA-FF74-4102-B67A-1908BB05CE4A}" srcOrd="0" destOrd="0" presId="urn:microsoft.com/office/officeart/2005/8/layout/orgChart1"/>
    <dgm:cxn modelId="{5B46377B-BBA1-4453-9B3E-488D94553AC7}" type="presOf" srcId="{FF4CE842-32B9-436E-836E-0ABF1C22376B}" destId="{F79600DD-0B6D-4F4E-BF2A-FB5187896B41}" srcOrd="0" destOrd="0" presId="urn:microsoft.com/office/officeart/2005/8/layout/orgChart1"/>
    <dgm:cxn modelId="{BE0F6BA2-99CA-4BF6-A1D9-CF465B0CD6D4}" type="presOf" srcId="{4E0E5883-EC0B-44FB-BE6F-D1D634E0BB6D}" destId="{47049F97-4872-423C-9182-881EE3BEE5EB}" srcOrd="1" destOrd="0" presId="urn:microsoft.com/office/officeart/2005/8/layout/orgChart1"/>
    <dgm:cxn modelId="{ACB2EEAE-BFCC-44C2-8E7F-511E7EDA9FAD}" srcId="{528DA380-373D-4CA1-BC3E-DB85A3137721}" destId="{896B3A94-E0D7-4E9C-9744-3D23E55938E0}" srcOrd="1" destOrd="0" parTransId="{96813A07-415E-4821-8BB9-1244FA60F8C5}" sibTransId="{43A4CB11-B014-4907-A88A-ACB02B4BB906}"/>
    <dgm:cxn modelId="{3C25BBA1-3BD2-4C9C-844C-315FF704B271}" type="presOf" srcId="{528DA380-373D-4CA1-BC3E-DB85A3137721}" destId="{3E6E3145-0794-40CD-8DF6-7E1C6570F4B1}" srcOrd="0" destOrd="0" presId="urn:microsoft.com/office/officeart/2005/8/layout/orgChart1"/>
    <dgm:cxn modelId="{ECB78C56-0D28-4AEC-B670-11DE58922914}" srcId="{8DDD6277-84CE-4BAD-9FD7-8F3D18BB9DD4}" destId="{528DA380-373D-4CA1-BC3E-DB85A3137721}" srcOrd="0" destOrd="0" parTransId="{3AE0C53E-D8D1-46B3-AA63-0E27D9E02223}" sibTransId="{765B1747-9C4E-4ABA-8A8B-5B26EF8080C6}"/>
    <dgm:cxn modelId="{E1A13C8D-7AE9-4FBC-83F0-7823BE225CC6}" type="presOf" srcId="{896B3A94-E0D7-4E9C-9744-3D23E55938E0}" destId="{8F0870AD-5809-4054-B37E-00D26EFDDBDF}" srcOrd="1" destOrd="0" presId="urn:microsoft.com/office/officeart/2005/8/layout/orgChart1"/>
    <dgm:cxn modelId="{1B46C764-A547-4394-AEEF-60F95BAECB0D}" type="presOf" srcId="{4E0E5883-EC0B-44FB-BE6F-D1D634E0BB6D}" destId="{E8BAA280-D736-4C83-BB6E-3774994C57A9}" srcOrd="0" destOrd="0" presId="urn:microsoft.com/office/officeart/2005/8/layout/orgChart1"/>
    <dgm:cxn modelId="{49FBC628-10B8-4F2C-84E1-B7D2FBBB5F4A}" type="presOf" srcId="{33CCE85C-6C62-473D-A9D5-7A74E53E45D2}" destId="{778E8F90-6BEE-4B8A-97C4-720815183F5D}" srcOrd="1" destOrd="0" presId="urn:microsoft.com/office/officeart/2005/8/layout/orgChart1"/>
    <dgm:cxn modelId="{722C12DF-A0C3-4D0B-9AD9-7B9D49268D98}" type="presOf" srcId="{528DA380-373D-4CA1-BC3E-DB85A3137721}" destId="{D296E2D1-90C4-423B-B681-0BFE95269AF4}" srcOrd="1" destOrd="0" presId="urn:microsoft.com/office/officeart/2005/8/layout/orgChart1"/>
    <dgm:cxn modelId="{FD5BEF6E-5567-4A89-A04B-E11D655C743B}" srcId="{528DA380-373D-4CA1-BC3E-DB85A3137721}" destId="{4E0E5883-EC0B-44FB-BE6F-D1D634E0BB6D}" srcOrd="0" destOrd="0" parTransId="{D3371CB8-942B-4EEF-B3B8-9A4F5F176C05}" sibTransId="{59CC4822-0BC5-4E40-8AF6-FC64CDC0863D}"/>
    <dgm:cxn modelId="{76425283-813B-48AE-8D37-26F9AF9E38F2}" type="presParOf" srcId="{96D68F92-1040-4B91-AD6B-C7E558AC4313}" destId="{577241EF-2FC8-48F9-8444-87252648BF0E}" srcOrd="0" destOrd="0" presId="urn:microsoft.com/office/officeart/2005/8/layout/orgChart1"/>
    <dgm:cxn modelId="{32BD0E2F-5921-4A97-87EE-AED47EEC78BE}" type="presParOf" srcId="{577241EF-2FC8-48F9-8444-87252648BF0E}" destId="{325BA489-B076-44FE-AA4A-BA12F7924D75}" srcOrd="0" destOrd="0" presId="urn:microsoft.com/office/officeart/2005/8/layout/orgChart1"/>
    <dgm:cxn modelId="{0956B9CA-958B-44AD-A918-8B11121E211E}" type="presParOf" srcId="{325BA489-B076-44FE-AA4A-BA12F7924D75}" destId="{3E6E3145-0794-40CD-8DF6-7E1C6570F4B1}" srcOrd="0" destOrd="0" presId="urn:microsoft.com/office/officeart/2005/8/layout/orgChart1"/>
    <dgm:cxn modelId="{4419B460-59E0-41D1-A975-3F194457259F}" type="presParOf" srcId="{325BA489-B076-44FE-AA4A-BA12F7924D75}" destId="{D296E2D1-90C4-423B-B681-0BFE95269AF4}" srcOrd="1" destOrd="0" presId="urn:microsoft.com/office/officeart/2005/8/layout/orgChart1"/>
    <dgm:cxn modelId="{40C330C4-6491-4B25-914E-24044F9E087C}" type="presParOf" srcId="{577241EF-2FC8-48F9-8444-87252648BF0E}" destId="{C8B7625B-130F-42CD-8C2F-387564F472C0}" srcOrd="1" destOrd="0" presId="urn:microsoft.com/office/officeart/2005/8/layout/orgChart1"/>
    <dgm:cxn modelId="{BC68761D-9020-40F7-B7B1-1010B852B7AF}" type="presParOf" srcId="{C8B7625B-130F-42CD-8C2F-387564F472C0}" destId="{171A5EA0-44B2-4146-BB28-044A7DC6F2CB}" srcOrd="0" destOrd="0" presId="urn:microsoft.com/office/officeart/2005/8/layout/orgChart1"/>
    <dgm:cxn modelId="{87BDB2FF-65B0-4B64-B7F2-90C8214C53BB}" type="presParOf" srcId="{C8B7625B-130F-42CD-8C2F-387564F472C0}" destId="{1B3ACF88-9C43-47D3-AD36-3FA493B9B356}" srcOrd="1" destOrd="0" presId="urn:microsoft.com/office/officeart/2005/8/layout/orgChart1"/>
    <dgm:cxn modelId="{9AC895A0-F420-418E-AC21-B52218CA733F}" type="presParOf" srcId="{1B3ACF88-9C43-47D3-AD36-3FA493B9B356}" destId="{60BDDDDD-C186-4533-BEAD-E4E83912967C}" srcOrd="0" destOrd="0" presId="urn:microsoft.com/office/officeart/2005/8/layout/orgChart1"/>
    <dgm:cxn modelId="{2FE3CDA4-E04E-43E2-8631-43964177836B}" type="presParOf" srcId="{60BDDDDD-C186-4533-BEAD-E4E83912967C}" destId="{CCA94F0E-E42D-4036-928F-719D6C0A7023}" srcOrd="0" destOrd="0" presId="urn:microsoft.com/office/officeart/2005/8/layout/orgChart1"/>
    <dgm:cxn modelId="{453DB9DA-82CA-483F-B4CC-FDADB4B6B6DC}" type="presParOf" srcId="{60BDDDDD-C186-4533-BEAD-E4E83912967C}" destId="{8F0870AD-5809-4054-B37E-00D26EFDDBDF}" srcOrd="1" destOrd="0" presId="urn:microsoft.com/office/officeart/2005/8/layout/orgChart1"/>
    <dgm:cxn modelId="{8850BA23-5980-41C6-A420-5F6E9AF3AF45}" type="presParOf" srcId="{1B3ACF88-9C43-47D3-AD36-3FA493B9B356}" destId="{FD5EEBFA-1D4D-459D-8795-C7DE58A0D7BD}" srcOrd="1" destOrd="0" presId="urn:microsoft.com/office/officeart/2005/8/layout/orgChart1"/>
    <dgm:cxn modelId="{1D1E038C-33A5-4411-9D05-67969B40B73E}" type="presParOf" srcId="{1B3ACF88-9C43-47D3-AD36-3FA493B9B356}" destId="{A98B7468-6908-43A4-9F4C-82487473BA8D}" srcOrd="2" destOrd="0" presId="urn:microsoft.com/office/officeart/2005/8/layout/orgChart1"/>
    <dgm:cxn modelId="{864A3EAA-D7ED-4D62-A638-8DD133E44755}" type="presParOf" srcId="{C8B7625B-130F-42CD-8C2F-387564F472C0}" destId="{F79600DD-0B6D-4F4E-BF2A-FB5187896B41}" srcOrd="2" destOrd="0" presId="urn:microsoft.com/office/officeart/2005/8/layout/orgChart1"/>
    <dgm:cxn modelId="{E9C95A83-35ED-49B6-831F-310C6F810AF8}" type="presParOf" srcId="{C8B7625B-130F-42CD-8C2F-387564F472C0}" destId="{AB3DF9FE-901F-4F35-9D17-1193D364A656}" srcOrd="3" destOrd="0" presId="urn:microsoft.com/office/officeart/2005/8/layout/orgChart1"/>
    <dgm:cxn modelId="{A136594E-C04F-4127-AF72-86A55E7C002B}" type="presParOf" srcId="{AB3DF9FE-901F-4F35-9D17-1193D364A656}" destId="{EDA704A4-E3D0-4322-B6D7-176AE4EC3EC0}" srcOrd="0" destOrd="0" presId="urn:microsoft.com/office/officeart/2005/8/layout/orgChart1"/>
    <dgm:cxn modelId="{6A9F96A6-9840-4B44-8F80-5D33900CBCB1}" type="presParOf" srcId="{EDA704A4-E3D0-4322-B6D7-176AE4EC3EC0}" destId="{A9821AFA-FF74-4102-B67A-1908BB05CE4A}" srcOrd="0" destOrd="0" presId="urn:microsoft.com/office/officeart/2005/8/layout/orgChart1"/>
    <dgm:cxn modelId="{76329123-A795-477B-8A79-8EB753558984}" type="presParOf" srcId="{EDA704A4-E3D0-4322-B6D7-176AE4EC3EC0}" destId="{778E8F90-6BEE-4B8A-97C4-720815183F5D}" srcOrd="1" destOrd="0" presId="urn:microsoft.com/office/officeart/2005/8/layout/orgChart1"/>
    <dgm:cxn modelId="{9AE4DF6C-F8EB-4E53-9238-517AFAE95A8E}" type="presParOf" srcId="{AB3DF9FE-901F-4F35-9D17-1193D364A656}" destId="{6D73077F-52D7-4CCD-AB18-ECD02625C620}" srcOrd="1" destOrd="0" presId="urn:microsoft.com/office/officeart/2005/8/layout/orgChart1"/>
    <dgm:cxn modelId="{95B5112C-1355-43CE-8495-892DF3E82C69}" type="presParOf" srcId="{AB3DF9FE-901F-4F35-9D17-1193D364A656}" destId="{242C03B0-BE59-4B97-8B0C-8BB5A871FE9D}" srcOrd="2" destOrd="0" presId="urn:microsoft.com/office/officeart/2005/8/layout/orgChart1"/>
    <dgm:cxn modelId="{7A01C0E8-D625-4076-86B7-31BC8FD41B89}" type="presParOf" srcId="{577241EF-2FC8-48F9-8444-87252648BF0E}" destId="{AF303898-7EC0-45F8-A104-831C95BCE835}" srcOrd="2" destOrd="0" presId="urn:microsoft.com/office/officeart/2005/8/layout/orgChart1"/>
    <dgm:cxn modelId="{F934A16A-49BC-4B3E-8A1F-2D69A65C4346}" type="presParOf" srcId="{AF303898-7EC0-45F8-A104-831C95BCE835}" destId="{FE63582C-2CA9-44E2-A1FC-4266AB815037}" srcOrd="0" destOrd="0" presId="urn:microsoft.com/office/officeart/2005/8/layout/orgChart1"/>
    <dgm:cxn modelId="{918A600D-1692-4EB6-A834-D5CCC7AD47F1}" type="presParOf" srcId="{AF303898-7EC0-45F8-A104-831C95BCE835}" destId="{BD2E7B29-6047-437F-946E-928EC0A0179C}" srcOrd="1" destOrd="0" presId="urn:microsoft.com/office/officeart/2005/8/layout/orgChart1"/>
    <dgm:cxn modelId="{98FC9E1D-69B5-4B2C-88D2-B44AA4BC6487}" type="presParOf" srcId="{BD2E7B29-6047-437F-946E-928EC0A0179C}" destId="{C467FC4E-E9B4-4471-8E94-1407197E81C7}" srcOrd="0" destOrd="0" presId="urn:microsoft.com/office/officeart/2005/8/layout/orgChart1"/>
    <dgm:cxn modelId="{0A292E52-8231-4015-8E17-B1B929C9DDB6}" type="presParOf" srcId="{C467FC4E-E9B4-4471-8E94-1407197E81C7}" destId="{E8BAA280-D736-4C83-BB6E-3774994C57A9}" srcOrd="0" destOrd="0" presId="urn:microsoft.com/office/officeart/2005/8/layout/orgChart1"/>
    <dgm:cxn modelId="{84B25CB4-B551-45BC-B1FE-D61B65C42544}" type="presParOf" srcId="{C467FC4E-E9B4-4471-8E94-1407197E81C7}" destId="{47049F97-4872-423C-9182-881EE3BEE5EB}" srcOrd="1" destOrd="0" presId="urn:microsoft.com/office/officeart/2005/8/layout/orgChart1"/>
    <dgm:cxn modelId="{98D4F6C5-9D23-4DD0-89C0-5B3E0878E95E}" type="presParOf" srcId="{BD2E7B29-6047-437F-946E-928EC0A0179C}" destId="{40D5B316-B079-454D-BF84-094A4E53824E}" srcOrd="1" destOrd="0" presId="urn:microsoft.com/office/officeart/2005/8/layout/orgChart1"/>
    <dgm:cxn modelId="{1D9E9AFD-A1D1-4AB5-8262-601A45DA6608}" type="presParOf" srcId="{BD2E7B29-6047-437F-946E-928EC0A0179C}" destId="{9172123A-CF10-4F18-9937-CBDF82E83774}" srcOrd="2" destOrd="0" presId="urn:microsoft.com/office/officeart/2005/8/layout/orgChart1"/>
  </dgm:cxnLst>
  <dgm:bg/>
  <dgm:whole/>
  <dgm:extLst>
    <a:ext uri="http://schemas.microsoft.com/office/drawing/2008/diagram">
      <dsp:dataModelExt xmlns:dsp="http://schemas.microsoft.com/office/drawing/2008/diagram" xmlns="" relId="rId109"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FE63582C-2CA9-44E2-A1FC-4266AB815037}">
      <dsp:nvSpPr>
        <dsp:cNvPr id="0" name=""/>
        <dsp:cNvSpPr/>
      </dsp:nvSpPr>
      <dsp:spPr>
        <a:xfrm>
          <a:off x="2568275" y="833865"/>
          <a:ext cx="174924" cy="766334"/>
        </a:xfrm>
        <a:custGeom>
          <a:avLst/>
          <a:gdLst/>
          <a:ahLst/>
          <a:cxnLst/>
          <a:rect l="0" t="0" r="0" b="0"/>
          <a:pathLst>
            <a:path>
              <a:moveTo>
                <a:pt x="174924" y="0"/>
              </a:moveTo>
              <a:lnTo>
                <a:pt x="174924" y="766334"/>
              </a:lnTo>
              <a:lnTo>
                <a:pt x="0" y="766334"/>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79600DD-0B6D-4F4E-BF2A-FB5187896B41}">
      <dsp:nvSpPr>
        <dsp:cNvPr id="0" name=""/>
        <dsp:cNvSpPr/>
      </dsp:nvSpPr>
      <dsp:spPr>
        <a:xfrm>
          <a:off x="2743200" y="833865"/>
          <a:ext cx="1007896" cy="1532669"/>
        </a:xfrm>
        <a:custGeom>
          <a:avLst/>
          <a:gdLst/>
          <a:ahLst/>
          <a:cxnLst/>
          <a:rect l="0" t="0" r="0" b="0"/>
          <a:pathLst>
            <a:path>
              <a:moveTo>
                <a:pt x="0" y="0"/>
              </a:moveTo>
              <a:lnTo>
                <a:pt x="0" y="1357745"/>
              </a:lnTo>
              <a:lnTo>
                <a:pt x="1007896" y="1357745"/>
              </a:lnTo>
              <a:lnTo>
                <a:pt x="1007896" y="1532669"/>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71A5EA0-44B2-4146-BB28-044A7DC6F2CB}">
      <dsp:nvSpPr>
        <dsp:cNvPr id="0" name=""/>
        <dsp:cNvSpPr/>
      </dsp:nvSpPr>
      <dsp:spPr>
        <a:xfrm>
          <a:off x="1735303" y="833865"/>
          <a:ext cx="1007896" cy="1532669"/>
        </a:xfrm>
        <a:custGeom>
          <a:avLst/>
          <a:gdLst/>
          <a:ahLst/>
          <a:cxnLst/>
          <a:rect l="0" t="0" r="0" b="0"/>
          <a:pathLst>
            <a:path>
              <a:moveTo>
                <a:pt x="1007896" y="0"/>
              </a:moveTo>
              <a:lnTo>
                <a:pt x="1007896" y="1357745"/>
              </a:lnTo>
              <a:lnTo>
                <a:pt x="0" y="1357745"/>
              </a:lnTo>
              <a:lnTo>
                <a:pt x="0" y="1532669"/>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E6E3145-0794-40CD-8DF6-7E1C6570F4B1}">
      <dsp:nvSpPr>
        <dsp:cNvPr id="0" name=""/>
        <dsp:cNvSpPr/>
      </dsp:nvSpPr>
      <dsp:spPr>
        <a:xfrm>
          <a:off x="1910227" y="892"/>
          <a:ext cx="1665944" cy="832972"/>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1590" tIns="21590" rIns="21590" bIns="21590" numCol="1" spcCol="1270" anchor="ctr" anchorCtr="0">
          <a:noAutofit/>
        </a:bodyPr>
        <a:lstStyle/>
        <a:p>
          <a:pPr lvl="0" algn="ctr" defTabSz="1511300">
            <a:lnSpc>
              <a:spcPct val="90000"/>
            </a:lnSpc>
            <a:spcBef>
              <a:spcPct val="0"/>
            </a:spcBef>
            <a:spcAft>
              <a:spcPct val="35000"/>
            </a:spcAft>
          </a:pPr>
          <a:r>
            <a:rPr lang="el-GR" sz="3400" kern="1200"/>
            <a:t>Πάνος</a:t>
          </a:r>
        </a:p>
      </dsp:txBody>
      <dsp:txXfrm>
        <a:off x="1910227" y="892"/>
        <a:ext cx="1665944" cy="832972"/>
      </dsp:txXfrm>
    </dsp:sp>
    <dsp:sp modelId="{CCA94F0E-E42D-4036-928F-719D6C0A7023}">
      <dsp:nvSpPr>
        <dsp:cNvPr id="0" name=""/>
        <dsp:cNvSpPr/>
      </dsp:nvSpPr>
      <dsp:spPr>
        <a:xfrm>
          <a:off x="902330" y="2366534"/>
          <a:ext cx="1665944" cy="832972"/>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1590" tIns="21590" rIns="21590" bIns="21590" numCol="1" spcCol="1270" anchor="ctr" anchorCtr="0">
          <a:noAutofit/>
        </a:bodyPr>
        <a:lstStyle/>
        <a:p>
          <a:pPr lvl="0" algn="ctr" defTabSz="1511300">
            <a:lnSpc>
              <a:spcPct val="90000"/>
            </a:lnSpc>
            <a:spcBef>
              <a:spcPct val="0"/>
            </a:spcBef>
            <a:spcAft>
              <a:spcPct val="35000"/>
            </a:spcAft>
          </a:pPr>
          <a:r>
            <a:rPr lang="el-GR" sz="3400" kern="1200"/>
            <a:t>Μαρία</a:t>
          </a:r>
        </a:p>
      </dsp:txBody>
      <dsp:txXfrm>
        <a:off x="902330" y="2366534"/>
        <a:ext cx="1665944" cy="832972"/>
      </dsp:txXfrm>
    </dsp:sp>
    <dsp:sp modelId="{A9821AFA-FF74-4102-B67A-1908BB05CE4A}">
      <dsp:nvSpPr>
        <dsp:cNvPr id="0" name=""/>
        <dsp:cNvSpPr/>
      </dsp:nvSpPr>
      <dsp:spPr>
        <a:xfrm>
          <a:off x="2918124" y="2366534"/>
          <a:ext cx="1665944" cy="832972"/>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1590" tIns="21590" rIns="21590" bIns="21590" numCol="1" spcCol="1270" anchor="ctr" anchorCtr="0">
          <a:noAutofit/>
        </a:bodyPr>
        <a:lstStyle/>
        <a:p>
          <a:pPr lvl="0" algn="ctr" defTabSz="1511300">
            <a:lnSpc>
              <a:spcPct val="90000"/>
            </a:lnSpc>
            <a:spcBef>
              <a:spcPct val="0"/>
            </a:spcBef>
            <a:spcAft>
              <a:spcPct val="35000"/>
            </a:spcAft>
          </a:pPr>
          <a:r>
            <a:rPr lang="el-GR" sz="3400" kern="1200"/>
            <a:t>Ελισάβετ</a:t>
          </a:r>
        </a:p>
      </dsp:txBody>
      <dsp:txXfrm>
        <a:off x="2918124" y="2366534"/>
        <a:ext cx="1665944" cy="832972"/>
      </dsp:txXfrm>
    </dsp:sp>
    <dsp:sp modelId="{E8BAA280-D736-4C83-BB6E-3774994C57A9}">
      <dsp:nvSpPr>
        <dsp:cNvPr id="0" name=""/>
        <dsp:cNvSpPr/>
      </dsp:nvSpPr>
      <dsp:spPr>
        <a:xfrm>
          <a:off x="902330" y="1183713"/>
          <a:ext cx="1665944" cy="832972"/>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1590" tIns="21590" rIns="21590" bIns="21590" numCol="1" spcCol="1270" anchor="ctr" anchorCtr="0">
          <a:noAutofit/>
        </a:bodyPr>
        <a:lstStyle/>
        <a:p>
          <a:pPr lvl="0" algn="ctr" defTabSz="1511300">
            <a:lnSpc>
              <a:spcPct val="90000"/>
            </a:lnSpc>
            <a:spcBef>
              <a:spcPct val="0"/>
            </a:spcBef>
            <a:spcAft>
              <a:spcPct val="35000"/>
            </a:spcAft>
          </a:pPr>
          <a:r>
            <a:rPr lang="el-GR" sz="3400" kern="1200"/>
            <a:t>Δανάη</a:t>
          </a:r>
        </a:p>
      </dsp:txBody>
      <dsp:txXfrm>
        <a:off x="902330" y="1183713"/>
        <a:ext cx="1665944" cy="832972"/>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0E01689D-5BF8-4F35-9F45-509DB8BC3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9</Pages>
  <Words>2927</Words>
  <Characters>15808</Characters>
  <Application>Microsoft Office Word</Application>
  <DocSecurity>0</DocSecurity>
  <Lines>131</Lines>
  <Paragraphs>37</Paragraphs>
  <ScaleCrop>false</ScaleCrop>
  <HeadingPairs>
    <vt:vector size="2" baseType="variant">
      <vt:variant>
        <vt:lpstr>Τίτλος</vt:lpstr>
      </vt:variant>
      <vt:variant>
        <vt:i4>1</vt:i4>
      </vt:variant>
    </vt:vector>
  </HeadingPairs>
  <TitlesOfParts>
    <vt:vector size="1" baseType="lpstr">
      <vt:lpstr>1_εργασία</vt:lpstr>
    </vt:vector>
  </TitlesOfParts>
  <Company>ΖΟΥΜΠΟΥΡΙΔΟΥ ΜΑΡΙΑ, 4575</Company>
  <LinksUpToDate>false</LinksUpToDate>
  <CharactersWithSpaces>18698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1_εργασία</dc:title>
  <dc:creator>Χρήστης των Windows</dc:creator>
  <cp:lastModifiedBy>Χρήστης των Windows</cp:lastModifiedBy>
  <cp:revision>7</cp:revision>
  <dcterms:created xsi:type="dcterms:W3CDTF">2018-03-27T17:30:00Z</dcterms:created>
  <dcterms:modified xsi:type="dcterms:W3CDTF">2018-03-29T12:57:00Z</dcterms:modified>
</cp:coreProperties>
</file>